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18"/>
        </w:rPr>
      </w:pPr>
      <w:r>
        <w:rPr>
          <w:sz w:val="18"/>
        </w:rPr>
        <w:t xml:space="preserve"> </w:t>
      </w:r>
      <w:bookmarkStart w:id="0" w:name="FCS"/>
      <w:bookmarkEnd w:id="0"/>
    </w:p>
    <w:p>
      <w:pPr>
        <w:pStyle w:val="Trame"/>
        <w:spacing w:before="0" w:after="360"/>
        <w:ind w:right="6" w:hanging="0"/>
        <w:rPr>
          <w:sz w:val="32"/>
        </w:rPr>
      </w:pPr>
      <w:r>
        <w:rPr>
          <w:sz w:val="32"/>
        </w:rPr>
        <w:t>MARCHE PUBLIC DE TRAVAUX</w:t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 w:after="0"/>
        <w:ind w:left="142" w:right="424" w:hanging="0"/>
        <w:jc w:val="center"/>
        <w:rPr>
          <w:b/>
          <w:b/>
          <w:sz w:val="32"/>
        </w:rPr>
      </w:pPr>
      <w:r>
        <w:rPr>
          <w:b/>
          <w:sz w:val="32"/>
        </w:rPr>
        <w:t>ACTE D'ENGAGEMENT</w:t>
        <w:br/>
        <w:t>(AE)</w:t>
      </w:r>
    </w:p>
    <w:p>
      <w:pPr>
        <w:pStyle w:val="Normal"/>
        <w:rPr/>
      </w:pPr>
      <w:r>
        <w:rPr/>
      </w:r>
    </w:p>
    <w:tbl>
      <w:tblPr>
        <w:tblW w:w="5000" w:type="pct"/>
        <w:jc w:val="left"/>
        <w:tblInd w:w="-1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355"/>
      </w:tblGrid>
      <w:tr>
        <w:trPr/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bCs/>
                <w:i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L’Acheteur exerçant la Maîtrise d’ouvrage</w:t>
            </w:r>
          </w:p>
        </w:tc>
      </w:tr>
      <w:tr>
        <w:trPr/>
        <w:tc>
          <w:tcPr>
            <w:tcW w:w="9355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>
            <w:pPr>
              <w:pStyle w:val="Reponse"/>
              <w:widowControl w:val="false"/>
              <w:snapToGrid w:val="false"/>
              <w:rPr>
                <w:b/>
                <w:b/>
                <w:i/>
                <w:i/>
                <w:sz w:val="6"/>
              </w:rPr>
            </w:pPr>
            <w:r>
              <w:rPr>
                <w:b/>
                <w:i/>
                <w:sz w:val="6"/>
              </w:rPr>
            </w:r>
          </w:p>
        </w:tc>
      </w:tr>
      <w:tr>
        <w:trPr/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ind w:left="567" w:right="567" w:hanging="0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État – Ministère chargé des Transports</w:t>
            </w:r>
          </w:p>
          <w:p>
            <w:pPr>
              <w:pStyle w:val="Normal"/>
              <w:widowControl w:val="false"/>
              <w:snapToGrid w:val="false"/>
              <w:ind w:left="567" w:right="497" w:hanging="0"/>
              <w:jc w:val="center"/>
              <w:rPr>
                <w:rFonts w:eastAsia="Times New Roman" w:cs="Times New Roman"/>
                <w:szCs w:val="20"/>
              </w:rPr>
            </w:pPr>
            <w:bookmarkStart w:id="1" w:name="R0_p2_a1"/>
            <w:r>
              <w:rPr>
                <w:rFonts w:eastAsia="Times New Roman" w:cs="Times New Roman"/>
                <w:szCs w:val="20"/>
              </w:rPr>
              <w:t>Direction Interdépartementale des Routes Est</w:t>
            </w:r>
            <w:bookmarkEnd w:id="1"/>
          </w:p>
        </w:tc>
      </w:tr>
      <w:tr>
        <w:trPr/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Reponse"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rPr>
          <w:sz w:val="12"/>
        </w:rPr>
      </w:pPr>
      <w:r>
        <w:rPr>
          <w:sz w:val="12"/>
        </w:rPr>
      </w:r>
    </w:p>
    <w:tbl>
      <w:tblPr>
        <w:tblW w:w="5000" w:type="pct"/>
        <w:jc w:val="left"/>
        <w:tblInd w:w="-1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355"/>
      </w:tblGrid>
      <w:tr>
        <w:trPr/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i/>
                <w:i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de l’Acheteur (RA)</w:t>
            </w:r>
          </w:p>
        </w:tc>
      </w:tr>
      <w:tr>
        <w:trPr/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b/>
                <w:b/>
                <w:i/>
                <w:i/>
                <w:sz w:val="6"/>
              </w:rPr>
            </w:pPr>
            <w:r>
              <w:rPr>
                <w:b/>
                <w:i/>
                <w:sz w:val="6"/>
              </w:rPr>
            </w:r>
          </w:p>
        </w:tc>
      </w:tr>
      <w:tr>
        <w:trPr/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9" w:hanging="0"/>
              <w:jc w:val="center"/>
              <w:rPr/>
            </w:pPr>
            <w:bookmarkStart w:id="2" w:name="A0_p3_a"/>
            <w:r>
              <w:rPr/>
              <w:t>Monsieur le Directeur Interdépartemental des Routes Est</w:t>
            </w:r>
            <w:bookmarkEnd w:id="2"/>
          </w:p>
        </w:tc>
      </w:tr>
      <w:tr>
        <w:trPr/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rPr>
          <w:sz w:val="12"/>
        </w:rPr>
      </w:pPr>
      <w:r>
        <w:rPr>
          <w:sz w:val="12"/>
        </w:rPr>
      </w:r>
    </w:p>
    <w:tbl>
      <w:tblPr>
        <w:tblW w:w="5000" w:type="pct"/>
        <w:jc w:val="left"/>
        <w:tblInd w:w="-1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355"/>
      </w:tblGrid>
      <w:tr>
        <w:trPr/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>
        <w:trPr/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right="497" w:hanging="0"/>
              <w:rPr>
                <w:b/>
                <w:b/>
                <w:i/>
                <w:i/>
                <w:sz w:val="6"/>
              </w:rPr>
            </w:pPr>
            <w:r>
              <w:rPr>
                <w:b/>
                <w:i/>
                <w:sz w:val="6"/>
              </w:rPr>
            </w:r>
            <w:bookmarkStart w:id="3" w:name="C0_p5_a"/>
            <w:bookmarkStart w:id="4" w:name="C0_p5_a"/>
            <w:bookmarkEnd w:id="4"/>
          </w:p>
        </w:tc>
      </w:tr>
      <w:tr>
        <w:trPr>
          <w:trHeight w:val="149" w:hRule="atLeast"/>
        </w:trPr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ind w:right="497" w:hanging="0"/>
              <w:jc w:val="center"/>
              <w:rPr/>
            </w:pPr>
            <w:bookmarkStart w:id="5" w:name="R0_p5_a"/>
            <w:r>
              <w:rPr/>
              <w:t>Remplacement et réparation de joints de chaussée sur ouvrages d'art</w:t>
            </w:r>
            <w:bookmarkStart w:id="6" w:name="RA0_p6_a1"/>
            <w:bookmarkEnd w:id="5"/>
            <w:r>
              <w:rPr/>
              <w:t xml:space="preserve"> du réseau</w:t>
            </w:r>
            <w:bookmarkEnd w:id="6"/>
          </w:p>
          <w:p>
            <w:pPr>
              <w:pStyle w:val="Normal"/>
              <w:widowControl w:val="false"/>
              <w:snapToGrid w:val="false"/>
              <w:ind w:left="567" w:right="497" w:hanging="0"/>
              <w:jc w:val="center"/>
              <w:rPr>
                <w:rFonts w:eastAsia="Wingdings" w:cs="Wingdings"/>
                <w:color w:val="000000"/>
              </w:rPr>
            </w:pPr>
            <w:bookmarkStart w:id="7" w:name="RA0_p6_a"/>
            <w:bookmarkStart w:id="8" w:name="RA0_p6_a2"/>
            <w:bookmarkStart w:id="9" w:name="C0_p5_a2"/>
            <w:r>
              <w:rPr>
                <w:rFonts w:eastAsia="Wingdings" w:cs="Wingdings"/>
                <w:color w:val="000000"/>
              </w:rPr>
              <w:t>routier national « ÉTAT » de la DIR Est</w:t>
            </w:r>
            <w:bookmarkEnd w:id="7"/>
            <w:bookmarkEnd w:id="8"/>
            <w:bookmarkEnd w:id="9"/>
          </w:p>
        </w:tc>
      </w:tr>
      <w:tr>
        <w:trPr>
          <w:trHeight w:val="96" w:hRule="atLeast"/>
        </w:trPr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641" w:hanging="0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rPr>
          <w:sz w:val="12"/>
        </w:rPr>
      </w:pPr>
      <w:r>
        <w:rPr>
          <w:sz w:val="12"/>
        </w:rPr>
      </w:r>
    </w:p>
    <w:tbl>
      <w:tblPr>
        <w:tblW w:w="5000" w:type="pct"/>
        <w:jc w:val="left"/>
        <w:tblInd w:w="-1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355"/>
      </w:tblGrid>
      <w:tr>
        <w:trPr/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Lot 2</w:t>
            </w:r>
          </w:p>
        </w:tc>
      </w:tr>
      <w:tr>
        <w:trPr/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right="497" w:hanging="0"/>
              <w:rPr>
                <w:b/>
                <w:b/>
                <w:i/>
                <w:i/>
                <w:sz w:val="6"/>
              </w:rPr>
            </w:pPr>
            <w:r>
              <w:rPr>
                <w:b/>
                <w:i/>
                <w:sz w:val="6"/>
              </w:rPr>
            </w:r>
            <w:bookmarkStart w:id="10" w:name="C0_p5_a1"/>
            <w:bookmarkStart w:id="11" w:name="C0_p5_a1"/>
            <w:bookmarkEnd w:id="11"/>
          </w:p>
        </w:tc>
      </w:tr>
      <w:tr>
        <w:trPr/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beforeAutospacing="1" w:after="0"/>
              <w:ind w:left="567" w:right="499" w:hanging="0"/>
              <w:jc w:val="center"/>
              <w:rPr>
                <w:rFonts w:ascii="Times New Roman" w:hAnsi="Times New Roman" w:eastAsia="Times New Roman" w:cs="Times New Roman"/>
                <w:kern w:val="0"/>
                <w:lang w:eastAsia="fr-FR" w:bidi="ar-SA"/>
              </w:rPr>
            </w:pPr>
            <w:r>
              <w:rPr>
                <w:rFonts w:eastAsia="Times New Roman" w:cs="Liberation Serif"/>
                <w:color w:val="000000"/>
                <w:kern w:val="0"/>
                <w:lang w:eastAsia="fr-FR" w:bidi="ar-SA"/>
              </w:rPr>
              <w:t>Remplacement et réparation de joints de chaussée sur le réseau « État » du Service Régional d’Exploitation du Grand-Est (SREX-GE)</w:t>
            </w:r>
          </w:p>
        </w:tc>
      </w:tr>
      <w:tr>
        <w:trPr>
          <w:trHeight w:val="96" w:hRule="atLeast"/>
        </w:trPr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641" w:hanging="0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rPr>
          <w:sz w:val="12"/>
        </w:rPr>
      </w:pPr>
      <w:r>
        <w:rPr>
          <w:sz w:val="12"/>
        </w:rPr>
      </w:r>
    </w:p>
    <w:p>
      <w:pPr>
        <w:pStyle w:val="Reponse"/>
        <w:snapToGrid w:val="false"/>
        <w:ind w:left="567" w:right="0" w:hanging="0"/>
        <w:rPr>
          <w:sz w:val="12"/>
        </w:rPr>
      </w:pPr>
      <w:r>
        <w:rPr>
          <w:sz w:val="12"/>
        </w:rPr>
      </w:r>
    </w:p>
    <w:tbl>
      <w:tblPr>
        <w:tblW w:w="5000" w:type="pct"/>
        <w:jc w:val="left"/>
        <w:tblInd w:w="-1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355"/>
      </w:tblGrid>
      <w:tr>
        <w:trPr/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641" w:hanging="0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7" w:hanging="0"/>
              <w:rPr/>
            </w:pPr>
            <w:r>
              <w:rPr>
                <w:b/>
              </w:rPr>
              <w:t>Marché sur appel d'offres ouvert</w:t>
            </w:r>
            <w:r>
              <w:rPr/>
              <w:t xml:space="preserve">, passé en application des articles </w:t>
            </w:r>
            <w:bookmarkStart w:id="12" w:name="A0_p4D_a"/>
            <w:r>
              <w:rPr/>
              <w:t>L.2124-1 et L.2124-2 et R.2124-1, R.2124-2 du CCP et sous la forme d'un accord-cadre à bons de commande tel que défini aux articles R.2162-1 à R.2162-6 et R.2162-13 à R.2162-14 du CCP.</w:t>
            </w:r>
            <w:bookmarkEnd w:id="12"/>
          </w:p>
        </w:tc>
      </w:tr>
      <w:tr>
        <w:trPr/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641" w:hanging="0"/>
              <w:rPr>
                <w:b/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L’offre a été établie sur la base des conditions économiques en vigueur au mois m</w:t>
      </w:r>
      <w:r>
        <w:rPr>
          <w:b/>
          <w:bCs/>
          <w:vertAlign w:val="subscript"/>
        </w:rPr>
        <w:t>0</w:t>
      </w:r>
      <w:r>
        <w:rPr>
          <w:b/>
          <w:bCs/>
        </w:rPr>
        <w:t xml:space="preserve"> (mois zéro) </w:t>
      </w:r>
    </w:p>
    <w:p>
      <w:pPr>
        <w:pStyle w:val="Normal"/>
        <w:rPr/>
      </w:pPr>
      <w:r>
        <w:rPr>
          <w:b/>
          <w:bCs/>
        </w:rPr>
        <w:t>Mo : novembre 2025</w:t>
      </w:r>
      <w:r>
        <w:rPr/>
        <w:t xml:space="preserve"> correspondant au mois de la date limite de remise des offres </w:t>
      </w:r>
    </w:p>
    <w:p>
      <w:pPr>
        <w:pStyle w:val="Normal"/>
        <w:rPr/>
      </w:pPr>
      <w:r>
        <w:rPr/>
      </w:r>
    </w:p>
    <w:tbl>
      <w:tblPr>
        <w:tblW w:w="9354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3811"/>
        <w:gridCol w:w="5542"/>
      </w:tblGrid>
      <w:tr>
        <w:trPr/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3811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imesNewRoman,BoldItalic" w:hAnsi="TimesNewRoman,BoldItalic"/>
                <w:b/>
                <w:b/>
                <w:i/>
                <w:i/>
              </w:rPr>
            </w:pPr>
            <w:r>
              <w:rPr>
                <w:rFonts w:ascii="TimesNewRoman,BoldItalic" w:hAnsi="TimesNewRoman,BoldItalic"/>
                <w:b/>
                <w:i/>
              </w:rPr>
              <w:t>45221119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3811" w:type="dxa"/>
            <w:tcBorders>
              <w:top w:val="single" w:sz="4" w:space="0" w:color="000000"/>
              <w:left w:val="single" w:sz="4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Minimum - Maximum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/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color w:val="000000"/>
              </w:rPr>
              <w:t>Sans minimum</w:t>
            </w:r>
          </w:p>
          <w:p>
            <w:pPr>
              <w:pStyle w:val="Normal"/>
              <w:widowControl w:val="false"/>
              <w:snapToGrid w:val="false"/>
              <w:rPr>
                <w:color w:val="000000"/>
              </w:rPr>
            </w:pPr>
            <w:r>
              <w:rPr>
                <w:color w:val="000000"/>
              </w:rPr>
              <w:t>Montant maximum pour toute la durée du marché (4 ans)</w:t>
            </w:r>
          </w:p>
          <w:p>
            <w:pPr>
              <w:pStyle w:val="Normal"/>
              <w:widowControl w:val="false"/>
              <w:snapToGrid w:val="false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1 440 000 € TTC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381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sectPr>
          <w:headerReference w:type="default" r:id="rId2"/>
          <w:footerReference w:type="default" r:id="rId3"/>
          <w:type w:val="nextPage"/>
          <w:pgSz w:w="11906" w:h="16838"/>
          <w:pgMar w:left="1417" w:right="1134" w:gutter="0" w:header="720" w:top="1279" w:footer="720" w:bottom="1288"/>
          <w:pgNumType w:fmt="decimal"/>
          <w:formProt w:val="false"/>
          <w:textDirection w:val="lrTb"/>
          <w:docGrid w:type="default" w:linePitch="312" w:charSpace="14745"/>
        </w:sectPr>
      </w:pP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 w:after="0"/>
        <w:ind w:left="142" w:right="283" w:hanging="0"/>
        <w:jc w:val="center"/>
        <w:rPr>
          <w:b/>
          <w:b/>
          <w:sz w:val="32"/>
        </w:rPr>
      </w:pPr>
      <w:r>
        <w:rPr>
          <w:b/>
          <w:sz w:val="32"/>
        </w:rPr>
        <w:t>ACTE D'ENGAGEMENT</w:t>
        <w:br/>
        <w:t>(AE)</w:t>
      </w:r>
    </w:p>
    <w:p>
      <w:pPr>
        <w:pStyle w:val="Normal"/>
        <w:rPr>
          <w:sz w:val="48"/>
        </w:rPr>
      </w:pPr>
      <w:r>
        <w:rPr>
          <w:sz w:val="48"/>
        </w:rPr>
      </w:r>
    </w:p>
    <w:tbl>
      <w:tblPr>
        <w:tblW w:w="5000" w:type="pct"/>
        <w:jc w:val="left"/>
        <w:tblInd w:w="-1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638"/>
      </w:tblGrid>
      <w:tr>
        <w:trPr/>
        <w:tc>
          <w:tcPr>
            <w:tcW w:w="9638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i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de l’acheteur (RA)</w:t>
            </w:r>
          </w:p>
        </w:tc>
      </w:tr>
      <w:tr>
        <w:trPr/>
        <w:tc>
          <w:tcPr>
            <w:tcW w:w="9638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b/>
                <w:b/>
                <w:i/>
                <w:i/>
                <w:sz w:val="6"/>
              </w:rPr>
            </w:pPr>
            <w:r>
              <w:rPr>
                <w:b/>
                <w:i/>
                <w:sz w:val="6"/>
              </w:rPr>
            </w:r>
          </w:p>
        </w:tc>
      </w:tr>
      <w:tr>
        <w:trPr/>
        <w:tc>
          <w:tcPr>
            <w:tcW w:w="9638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7" w:hanging="0"/>
              <w:jc w:val="center"/>
              <w:rPr/>
            </w:pPr>
            <w:bookmarkStart w:id="14" w:name="A0_p7_a"/>
            <w:r>
              <w:rPr/>
              <w:t>Monsieur le Directeur Interdépartemental des Routes Est</w:t>
            </w:r>
            <w:bookmarkEnd w:id="14"/>
          </w:p>
        </w:tc>
      </w:tr>
      <w:tr>
        <w:trPr/>
        <w:tc>
          <w:tcPr>
            <w:tcW w:w="9638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rPr>
          <w:sz w:val="48"/>
        </w:rPr>
      </w:pPr>
      <w:r>
        <w:rPr>
          <w:sz w:val="48"/>
        </w:rPr>
      </w:r>
    </w:p>
    <w:tbl>
      <w:tblPr>
        <w:tblW w:w="5000" w:type="pct"/>
        <w:jc w:val="left"/>
        <w:tblInd w:w="-1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638"/>
      </w:tblGrid>
      <w:tr>
        <w:trPr/>
        <w:tc>
          <w:tcPr>
            <w:tcW w:w="9638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>
        <w:trPr/>
        <w:tc>
          <w:tcPr>
            <w:tcW w:w="9638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b/>
                <w:b/>
                <w:i/>
                <w:i/>
                <w:sz w:val="6"/>
              </w:rPr>
            </w:pPr>
            <w:r>
              <w:rPr>
                <w:b/>
                <w:i/>
                <w:sz w:val="6"/>
              </w:rPr>
            </w:r>
          </w:p>
        </w:tc>
      </w:tr>
      <w:tr>
        <w:trPr/>
        <w:tc>
          <w:tcPr>
            <w:tcW w:w="9638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7" w:hanging="0"/>
              <w:jc w:val="center"/>
              <w:rPr/>
            </w:pPr>
            <w:bookmarkStart w:id="15" w:name="A0_p7_c"/>
            <w:r>
              <w:rPr/>
              <w:t>Monsieur le Directeur Interdépartemental des Routes</w:t>
            </w:r>
            <w:bookmarkEnd w:id="15"/>
          </w:p>
        </w:tc>
      </w:tr>
      <w:tr>
        <w:trPr/>
        <w:tc>
          <w:tcPr>
            <w:tcW w:w="9638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rPr>
          <w:sz w:val="48"/>
        </w:rPr>
      </w:pPr>
      <w:r>
        <w:rPr>
          <w:sz w:val="48"/>
        </w:rPr>
      </w:r>
    </w:p>
    <w:tbl>
      <w:tblPr>
        <w:tblW w:w="5000" w:type="pct"/>
        <w:jc w:val="left"/>
        <w:tblInd w:w="-1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638"/>
      </w:tblGrid>
      <w:tr>
        <w:trPr/>
        <w:tc>
          <w:tcPr>
            <w:tcW w:w="9638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>
        <w:trPr>
          <w:trHeight w:val="106" w:hRule="atLeast"/>
        </w:trPr>
        <w:tc>
          <w:tcPr>
            <w:tcW w:w="9638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b/>
                <w:b/>
                <w:i/>
                <w:i/>
                <w:sz w:val="6"/>
              </w:rPr>
            </w:pPr>
            <w:r>
              <w:rPr>
                <w:b/>
                <w:i/>
                <w:sz w:val="6"/>
              </w:rPr>
            </w:r>
          </w:p>
        </w:tc>
      </w:tr>
      <w:tr>
        <w:trPr/>
        <w:tc>
          <w:tcPr>
            <w:tcW w:w="9638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7" w:hanging="0"/>
              <w:jc w:val="center"/>
              <w:rPr/>
            </w:pPr>
            <w:bookmarkStart w:id="16" w:name="A0_p7_d"/>
            <w:r>
              <w:rPr/>
              <w:t xml:space="preserve">M. le Directeur Régional des Finances Publiques </w:t>
            </w:r>
            <w:bookmarkEnd w:id="16"/>
            <w:r>
              <w:rPr/>
              <w:t>du Grand Est</w:t>
            </w:r>
          </w:p>
        </w:tc>
      </w:tr>
      <w:tr>
        <w:trPr/>
        <w:tc>
          <w:tcPr>
            <w:tcW w:w="9638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Paragraphe"/>
        <w:spacing w:before="600" w:after="0"/>
        <w:jc w:val="center"/>
        <w:rPr>
          <w:b/>
          <w:b/>
          <w:bCs/>
          <w:i/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>Dans tout ce document, le code de la commande publique est désigné par l’abréviation CCP.</w:t>
      </w:r>
      <w:r>
        <w:br w:type="page"/>
      </w:r>
    </w:p>
    <w:p>
      <w:pPr>
        <w:pStyle w:val="Normal"/>
        <w:rPr>
          <w:sz w:val="6"/>
        </w:rPr>
      </w:pPr>
      <w:r>
        <w:rPr>
          <w:sz w:val="6"/>
        </w:rPr>
      </w:r>
    </w:p>
    <w:p>
      <w:pPr>
        <w:pStyle w:val="Titre1"/>
        <w:keepNext w:val="false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>
      <w:pPr>
        <w:pStyle w:val="NormalWeb"/>
        <w:spacing w:lineRule="auto" w:line="240" w:before="280" w:after="119"/>
        <w:ind w:left="-284" w:hanging="0"/>
        <w:rPr/>
      </w:pPr>
      <w:r>
        <w:rPr>
          <w:rFonts w:ascii="Wingdings" w:hAnsi="Wingdings"/>
          <w:sz w:val="36"/>
          <w:szCs w:val="36"/>
        </w:rPr>
        <w:t>q</w:t>
      </w:r>
      <w:r>
        <w:rPr>
          <w:sz w:val="36"/>
        </w:rPr>
        <w:t xml:space="preserve"> </w:t>
      </w:r>
      <w:r>
        <w:rPr>
          <w:b/>
        </w:rPr>
        <w:t>Je soussigné,</w:t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5"/>
        <w:gridCol w:w="47"/>
        <w:gridCol w:w="1083"/>
        <w:gridCol w:w="369"/>
        <w:gridCol w:w="64"/>
        <w:gridCol w:w="883"/>
        <w:gridCol w:w="63"/>
        <w:gridCol w:w="381"/>
        <w:gridCol w:w="41"/>
        <w:gridCol w:w="358"/>
        <w:gridCol w:w="443"/>
        <w:gridCol w:w="156"/>
        <w:gridCol w:w="287"/>
        <w:gridCol w:w="76"/>
        <w:gridCol w:w="367"/>
        <w:gridCol w:w="287"/>
        <w:gridCol w:w="154"/>
        <w:gridCol w:w="443"/>
        <w:gridCol w:w="214"/>
        <w:gridCol w:w="229"/>
        <w:gridCol w:w="442"/>
        <w:gridCol w:w="443"/>
        <w:gridCol w:w="66"/>
        <w:gridCol w:w="375"/>
        <w:gridCol w:w="444"/>
        <w:gridCol w:w="442"/>
        <w:gridCol w:w="441"/>
        <w:gridCol w:w="444"/>
        <w:gridCol w:w="424"/>
        <w:gridCol w:w="24"/>
        <w:gridCol w:w="41"/>
        <w:gridCol w:w="82"/>
      </w:tblGrid>
      <w:tr>
        <w:trPr>
          <w:trHeight w:val="60" w:hRule="exact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09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5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63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927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90" w:type="dxa"/>
            <w:gridSpan w:val="7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600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490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beforeAutospacing="1" w:after="0"/>
              <w:rPr>
                <w:rFonts w:ascii="Times New Roman" w:hAnsi="Times New Roman" w:eastAsia="Times New Roman" w:cs="Times New Roman"/>
                <w:kern w:val="0"/>
                <w:lang w:eastAsia="fr-FR" w:bidi="ar-SA"/>
              </w:rPr>
            </w:pPr>
            <w:r>
              <w:rPr>
                <w:rFonts w:eastAsia="Times New Roman" w:cs="Times New Roman" w:ascii="Wingdings" w:hAnsi="Wingdings"/>
                <w:kern w:val="0"/>
                <w:sz w:val="22"/>
                <w:szCs w:val="22"/>
                <w:lang w:eastAsia="fr-FR" w:bidi="ar-SA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23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72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44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31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9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36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25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239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811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88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602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36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46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044" w:type="dxa"/>
            <w:gridSpan w:val="24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490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beforeAutospacing="1" w:after="0"/>
              <w:rPr>
                <w:rFonts w:ascii="Times New Roman" w:hAnsi="Times New Roman" w:eastAsia="Times New Roman" w:cs="Times New Roman"/>
                <w:kern w:val="0"/>
                <w:lang w:eastAsia="fr-FR" w:bidi="ar-SA"/>
              </w:rPr>
            </w:pPr>
            <w:r>
              <w:rPr>
                <w:rFonts w:eastAsia="Times New Roman" w:cs="Times New Roman" w:ascii="Wingdings" w:hAnsi="Wingdings"/>
                <w:kern w:val="0"/>
                <w:sz w:val="22"/>
                <w:szCs w:val="22"/>
                <w:lang w:eastAsia="fr-FR" w:bidi="ar-SA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23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72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44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31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9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99" w:type="dxa"/>
            <w:gridSpan w:val="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99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31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9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99" w:type="dxa"/>
            <w:gridSpan w:val="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99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25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239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811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88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602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36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bot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31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9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31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9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vMerge w:val="restart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89" w:type="dxa"/>
            <w:gridSpan w:val="9"/>
            <w:vMerge w:val="restart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  <w:p>
            <w:pPr>
              <w:pStyle w:val="Normal"/>
              <w:widowControl w:val="false"/>
              <w:snapToGrid w:val="false"/>
              <w:spacing w:before="40" w:after="0"/>
              <w:rPr>
                <w:sz w:val="18"/>
              </w:rPr>
            </w:pPr>
            <w:r>
              <w:rPr>
                <w:sz w:val="18"/>
              </w:rPr>
              <w:t>N° SIRET de l’établissement réalisant les prestations, si différent du siège social 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vMerge w:val="restart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289" w:type="dxa"/>
            <w:gridSpan w:val="9"/>
            <w:vMerge w:val="continue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vMerge w:val="continue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90" w:type="dxa"/>
            <w:gridSpan w:val="7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600" w:type="dxa"/>
            <w:gridSpan w:val="22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96" w:type="dxa"/>
            <w:gridSpan w:val="22"/>
            <w:tcBorders/>
          </w:tcPr>
          <w:p>
            <w:pPr>
              <w:pStyle w:val="NormalWeb"/>
              <w:widowControl w:val="false"/>
              <w:spacing w:lineRule="auto" w:line="240" w:before="0" w:after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" w:hAnsi="Wingdings"/>
                <w:sz w:val="22"/>
                <w:szCs w:val="22"/>
              </w:rPr>
              <w:t>q</w:t>
            </w:r>
            <w:r>
              <w:rPr>
                <w:sz w:val="18"/>
              </w:rPr>
              <w:t xml:space="preserve"> au registre du commerce et des sociétés</w:t>
            </w:r>
          </w:p>
          <w:p>
            <w:pPr>
              <w:pStyle w:val="NormalWeb"/>
              <w:widowControl w:val="false"/>
              <w:spacing w:lineRule="auto" w:line="240" w:before="280" w:after="0"/>
              <w:rPr/>
            </w:pPr>
            <w:r>
              <w:rPr>
                <w:rFonts w:ascii="Wingdings" w:hAnsi="Wingdings"/>
                <w:sz w:val="22"/>
                <w:szCs w:val="22"/>
              </w:rPr>
              <w:t>q</w:t>
            </w:r>
            <w:r>
              <w:rPr>
                <w:rFonts w:ascii="Arial" w:hAnsi="Arial"/>
                <w:color w:val="000000"/>
                <w:sz w:val="18"/>
              </w:rPr>
              <w:t xml:space="preserve"> </w:t>
            </w:r>
            <w:r>
              <w:rPr>
                <w:sz w:val="18"/>
              </w:rPr>
              <w:t>au registre national des Entreprises :</w:t>
            </w:r>
          </w:p>
        </w:tc>
        <w:tc>
          <w:tcPr>
            <w:tcW w:w="2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90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641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spacing w:before="0" w:after="120"/>
        <w:ind w:left="-284" w:hanging="0"/>
        <w:rPr>
          <w:b/>
          <w:b/>
        </w:rPr>
      </w:pPr>
      <w:r>
        <w:rPr>
          <w:b/>
        </w:rPr>
      </w:r>
    </w:p>
    <w:p>
      <w:pPr>
        <w:pStyle w:val="Normal"/>
        <w:spacing w:before="0" w:after="120"/>
        <w:ind w:left="-284" w:hanging="0"/>
        <w:rPr>
          <w:b/>
          <w:b/>
        </w:rPr>
      </w:pPr>
      <w:r>
        <w:rPr>
          <w:b/>
        </w:rPr>
      </w:r>
    </w:p>
    <w:p>
      <w:pPr>
        <w:pStyle w:val="Normal"/>
        <w:spacing w:before="0" w:after="120"/>
        <w:ind w:left="-284" w:hanging="0"/>
        <w:rPr>
          <w:b/>
          <w:b/>
        </w:rPr>
      </w:pPr>
      <w:r>
        <w:rPr>
          <w:b/>
        </w:rPr>
      </w:r>
    </w:p>
    <w:p>
      <w:pPr>
        <w:pStyle w:val="Normal"/>
        <w:spacing w:before="0" w:after="120"/>
        <w:ind w:left="-284" w:hanging="0"/>
        <w:rPr>
          <w:b/>
          <w:b/>
        </w:rPr>
      </w:pPr>
      <w:r>
        <w:rPr>
          <w:b/>
        </w:rPr>
      </w:r>
    </w:p>
    <w:p>
      <w:pPr>
        <w:pStyle w:val="Normal"/>
        <w:spacing w:before="0" w:after="120"/>
        <w:ind w:left="-284" w:hanging="0"/>
        <w:rPr>
          <w:b/>
          <w:b/>
        </w:rPr>
      </w:pPr>
      <w:r>
        <w:rPr>
          <w:b/>
        </w:rPr>
      </w:r>
    </w:p>
    <w:p>
      <w:pPr>
        <w:pStyle w:val="Normal"/>
        <w:spacing w:before="0" w:after="120"/>
        <w:ind w:left="-284" w:hanging="0"/>
        <w:rPr>
          <w:b/>
          <w:b/>
        </w:rPr>
      </w:pPr>
      <w:r>
        <w:rPr>
          <w:b/>
        </w:rPr>
      </w:r>
    </w:p>
    <w:p>
      <w:pPr>
        <w:pStyle w:val="Normal"/>
        <w:spacing w:before="0" w:after="120"/>
        <w:ind w:left="-284" w:hanging="0"/>
        <w:rPr>
          <w:b/>
          <w:b/>
        </w:rPr>
      </w:pPr>
      <w:r>
        <w:rPr>
          <w:b/>
        </w:rPr>
      </w:r>
    </w:p>
    <w:p>
      <w:pPr>
        <w:pStyle w:val="Normal"/>
        <w:spacing w:before="0" w:after="120"/>
        <w:ind w:left="-284" w:hanging="0"/>
        <w:rPr>
          <w:b/>
          <w:b/>
        </w:rPr>
      </w:pPr>
      <w:r>
        <w:rPr>
          <w:b/>
        </w:rPr>
      </w:r>
    </w:p>
    <w:p>
      <w:pPr>
        <w:pStyle w:val="Normal"/>
        <w:spacing w:before="0" w:after="120"/>
        <w:ind w:left="-284" w:hanging="0"/>
        <w:rPr>
          <w:b/>
          <w:b/>
        </w:rPr>
      </w:pPr>
      <w:r>
        <w:rPr>
          <w:b/>
        </w:rPr>
      </w:r>
    </w:p>
    <w:p>
      <w:pPr>
        <w:pStyle w:val="Normal"/>
        <w:spacing w:before="0" w:after="120"/>
        <w:ind w:left="-284" w:hanging="0"/>
        <w:rPr>
          <w:b/>
          <w:b/>
        </w:rPr>
      </w:pPr>
      <w:r>
        <w:rPr>
          <w:b/>
        </w:rPr>
      </w:r>
    </w:p>
    <w:p>
      <w:pPr>
        <w:pStyle w:val="Normal"/>
        <w:spacing w:before="0" w:after="120"/>
        <w:ind w:left="-284" w:hanging="0"/>
        <w:rPr>
          <w:b/>
          <w:b/>
        </w:rPr>
      </w:pPr>
      <w:r>
        <w:rPr>
          <w:b/>
        </w:rPr>
      </w:r>
    </w:p>
    <w:p>
      <w:pPr>
        <w:pStyle w:val="Normal"/>
        <w:spacing w:before="0" w:after="120"/>
        <w:ind w:left="-284" w:hanging="0"/>
        <w:rPr>
          <w:b/>
          <w:b/>
        </w:rPr>
      </w:pPr>
      <w:r>
        <w:rPr>
          <w:b/>
        </w:rPr>
      </w:r>
    </w:p>
    <w:p>
      <w:pPr>
        <w:pStyle w:val="Normal"/>
        <w:spacing w:before="0" w:after="120"/>
        <w:ind w:left="-284" w:hanging="0"/>
        <w:rPr>
          <w:b/>
          <w:b/>
        </w:rPr>
      </w:pPr>
      <w:r>
        <w:rPr>
          <w:b/>
        </w:rPr>
      </w:r>
    </w:p>
    <w:p>
      <w:pPr>
        <w:pStyle w:val="Normal"/>
        <w:spacing w:before="0" w:after="120"/>
        <w:ind w:left="-284" w:hanging="0"/>
        <w:rPr>
          <w:b/>
          <w:b/>
        </w:rPr>
      </w:pPr>
      <w:r>
        <w:rPr>
          <w:b/>
        </w:rPr>
      </w:r>
    </w:p>
    <w:p>
      <w:pPr>
        <w:pStyle w:val="Normal"/>
        <w:spacing w:before="0" w:after="120"/>
        <w:ind w:left="-284" w:hanging="0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rFonts w:ascii="Wingdings" w:hAnsi="Wingdings"/>
          <w:kern w:val="0"/>
          <w:sz w:val="36"/>
          <w:szCs w:val="36"/>
        </w:rPr>
        <w:t>q</w:t>
      </w:r>
      <w:r>
        <w:rPr>
          <w:b/>
          <w:sz w:val="36"/>
        </w:rPr>
        <w:t xml:space="preserve"> </w:t>
      </w:r>
      <w:r>
        <w:rPr>
          <w:b/>
          <w:bCs/>
        </w:rPr>
        <w:t xml:space="preserve">Nous </w:t>
      </w:r>
      <w:r>
        <w:rPr>
          <w:b/>
        </w:rPr>
        <w:t>soussignés,</w:t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5"/>
        <w:gridCol w:w="47"/>
        <w:gridCol w:w="1083"/>
        <w:gridCol w:w="369"/>
        <w:gridCol w:w="64"/>
        <w:gridCol w:w="883"/>
        <w:gridCol w:w="63"/>
        <w:gridCol w:w="381"/>
        <w:gridCol w:w="41"/>
        <w:gridCol w:w="358"/>
        <w:gridCol w:w="443"/>
        <w:gridCol w:w="156"/>
        <w:gridCol w:w="287"/>
        <w:gridCol w:w="76"/>
        <w:gridCol w:w="367"/>
        <w:gridCol w:w="287"/>
        <w:gridCol w:w="154"/>
        <w:gridCol w:w="443"/>
        <w:gridCol w:w="214"/>
        <w:gridCol w:w="229"/>
        <w:gridCol w:w="442"/>
        <w:gridCol w:w="443"/>
        <w:gridCol w:w="66"/>
        <w:gridCol w:w="375"/>
        <w:gridCol w:w="444"/>
        <w:gridCol w:w="442"/>
        <w:gridCol w:w="441"/>
        <w:gridCol w:w="444"/>
        <w:gridCol w:w="424"/>
        <w:gridCol w:w="24"/>
        <w:gridCol w:w="41"/>
        <w:gridCol w:w="82"/>
      </w:tblGrid>
      <w:tr>
        <w:trPr>
          <w:trHeight w:val="60" w:hRule="exact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509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95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4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9490" w:type="dxa"/>
            <w:gridSpan w:val="29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COTRAITANT 1</w:t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63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927" w:type="dxa"/>
            <w:gridSpan w:val="25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90" w:type="dxa"/>
            <w:gridSpan w:val="7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600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490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beforeAutospacing="1" w:after="0"/>
              <w:rPr>
                <w:rFonts w:ascii="Times New Roman" w:hAnsi="Times New Roman" w:eastAsia="Times New Roman" w:cs="Times New Roman"/>
                <w:kern w:val="0"/>
                <w:lang w:eastAsia="fr-FR" w:bidi="ar-SA"/>
              </w:rPr>
            </w:pPr>
            <w:r>
              <w:rPr>
                <w:rFonts w:eastAsia="Times New Roman" w:cs="Times New Roman" w:ascii="Wingdings" w:hAnsi="Wingdings"/>
                <w:kern w:val="0"/>
                <w:sz w:val="22"/>
                <w:szCs w:val="22"/>
                <w:lang w:eastAsia="fr-FR" w:bidi="ar-SA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23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72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44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31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9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36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25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239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811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88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602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36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46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044" w:type="dxa"/>
            <w:gridSpan w:val="24"/>
            <w:tcBorders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490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beforeAutospacing="1" w:after="0"/>
              <w:rPr>
                <w:rFonts w:ascii="Times New Roman" w:hAnsi="Times New Roman" w:eastAsia="Times New Roman" w:cs="Times New Roman"/>
                <w:kern w:val="0"/>
                <w:lang w:eastAsia="fr-FR" w:bidi="ar-SA"/>
              </w:rPr>
            </w:pPr>
            <w:r>
              <w:rPr>
                <w:rFonts w:eastAsia="Times New Roman" w:cs="Times New Roman" w:ascii="Wingdings" w:hAnsi="Wingdings"/>
                <w:kern w:val="0"/>
                <w:sz w:val="22"/>
                <w:szCs w:val="22"/>
                <w:lang w:eastAsia="fr-FR" w:bidi="ar-SA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23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72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44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31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9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99" w:type="dxa"/>
            <w:gridSpan w:val="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99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31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9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99" w:type="dxa"/>
            <w:gridSpan w:val="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99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25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239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811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88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602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36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31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9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spacing w:before="20" w:after="0"/>
              <w:jc w:val="bot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31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9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vMerge w:val="restart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89" w:type="dxa"/>
            <w:gridSpan w:val="9"/>
            <w:vMerge w:val="restart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  <w:p>
            <w:pPr>
              <w:pStyle w:val="Normal"/>
              <w:widowControl w:val="false"/>
              <w:snapToGrid w:val="false"/>
              <w:spacing w:before="40" w:after="0"/>
              <w:rPr>
                <w:sz w:val="18"/>
              </w:rPr>
            </w:pPr>
            <w:r>
              <w:rPr>
                <w:sz w:val="18"/>
              </w:rPr>
              <w:t>N° SIRET de l’établissement réalisant les prestations, si différent du siège social 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vMerge w:val="restart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289" w:type="dxa"/>
            <w:gridSpan w:val="9"/>
            <w:vMerge w:val="continue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vMerge w:val="continue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90" w:type="dxa"/>
            <w:gridSpan w:val="7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600" w:type="dxa"/>
            <w:gridSpan w:val="22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96" w:type="dxa"/>
            <w:gridSpan w:val="22"/>
            <w:tcBorders/>
          </w:tcPr>
          <w:p>
            <w:pPr>
              <w:pStyle w:val="NormalWeb"/>
              <w:widowControl w:val="false"/>
              <w:spacing w:lineRule="auto" w:line="240" w:before="0" w:after="0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" w:hAnsi="Wingdings"/>
                <w:sz w:val="22"/>
                <w:szCs w:val="22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</w:t>
            </w:r>
          </w:p>
          <w:p>
            <w:pPr>
              <w:pStyle w:val="Normal"/>
              <w:widowControl w:val="false"/>
              <w:suppressAutoHyphens w:val="false"/>
              <w:spacing w:beforeAutospacing="1" w:after="0"/>
              <w:rPr>
                <w:rFonts w:ascii="Times New Roman" w:hAnsi="Times New Roman" w:eastAsia="Times New Roman" w:cs="Times New Roman"/>
                <w:kern w:val="0"/>
                <w:lang w:eastAsia="fr-FR" w:bidi="ar-SA"/>
              </w:rPr>
            </w:pPr>
            <w:r>
              <w:rPr>
                <w:rFonts w:eastAsia="Times New Roman" w:cs="Times New Roman" w:ascii="Wingdings" w:hAnsi="Wingdings"/>
                <w:kern w:val="0"/>
                <w:sz w:val="22"/>
                <w:szCs w:val="22"/>
                <w:lang w:eastAsia="fr-FR" w:bidi="ar-SA"/>
              </w:rPr>
              <w:t>q</w:t>
            </w:r>
            <w:r>
              <w:rPr>
                <w:rFonts w:ascii="Arial" w:hAnsi="Arial"/>
                <w:color w:val="000000"/>
                <w:sz w:val="18"/>
              </w:rPr>
              <w:t xml:space="preserve"> </w:t>
            </w:r>
            <w:r>
              <w:rPr>
                <w:sz w:val="18"/>
              </w:rPr>
              <w:t>au registre national des Entreprises :</w:t>
            </w:r>
          </w:p>
        </w:tc>
        <w:tc>
          <w:tcPr>
            <w:tcW w:w="2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90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641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/>
      </w:pPr>
      <w:r>
        <w:rPr>
          <w:rFonts w:ascii="Wingdings" w:hAnsi="Wingdings"/>
          <w:kern w:val="0"/>
          <w:sz w:val="36"/>
          <w:szCs w:val="36"/>
        </w:rPr>
        <w:t>q</w:t>
      </w:r>
      <w:r>
        <w:rPr>
          <w:b/>
          <w:sz w:val="36"/>
        </w:rPr>
        <w:t xml:space="preserve"> </w:t>
      </w:r>
      <w:r>
        <w:rPr>
          <w:b/>
          <w:bCs/>
        </w:rPr>
        <w:t xml:space="preserve">Nous </w:t>
      </w:r>
      <w:r>
        <w:rPr>
          <w:b/>
        </w:rPr>
        <w:t>soussignés,</w:t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5"/>
        <w:gridCol w:w="47"/>
        <w:gridCol w:w="1083"/>
        <w:gridCol w:w="369"/>
        <w:gridCol w:w="64"/>
        <w:gridCol w:w="883"/>
        <w:gridCol w:w="63"/>
        <w:gridCol w:w="381"/>
        <w:gridCol w:w="41"/>
        <w:gridCol w:w="358"/>
        <w:gridCol w:w="443"/>
        <w:gridCol w:w="156"/>
        <w:gridCol w:w="287"/>
        <w:gridCol w:w="76"/>
        <w:gridCol w:w="367"/>
        <w:gridCol w:w="287"/>
        <w:gridCol w:w="154"/>
        <w:gridCol w:w="443"/>
        <w:gridCol w:w="214"/>
        <w:gridCol w:w="229"/>
        <w:gridCol w:w="442"/>
        <w:gridCol w:w="443"/>
        <w:gridCol w:w="66"/>
        <w:gridCol w:w="375"/>
        <w:gridCol w:w="444"/>
        <w:gridCol w:w="442"/>
        <w:gridCol w:w="441"/>
        <w:gridCol w:w="444"/>
        <w:gridCol w:w="424"/>
        <w:gridCol w:w="24"/>
        <w:gridCol w:w="41"/>
        <w:gridCol w:w="82"/>
      </w:tblGrid>
      <w:tr>
        <w:trPr>
          <w:trHeight w:val="60" w:hRule="exact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509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95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4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9490" w:type="dxa"/>
            <w:gridSpan w:val="29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COTRAITANT 2</w:t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63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927" w:type="dxa"/>
            <w:gridSpan w:val="25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90" w:type="dxa"/>
            <w:gridSpan w:val="7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600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490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beforeAutospacing="1" w:after="0"/>
              <w:rPr>
                <w:rFonts w:ascii="Times New Roman" w:hAnsi="Times New Roman" w:eastAsia="Times New Roman" w:cs="Times New Roman"/>
                <w:kern w:val="0"/>
                <w:lang w:eastAsia="fr-FR" w:bidi="ar-SA"/>
              </w:rPr>
            </w:pPr>
            <w:r>
              <w:rPr>
                <w:rFonts w:eastAsia="Times New Roman" w:cs="Times New Roman" w:ascii="Wingdings" w:hAnsi="Wingdings"/>
                <w:kern w:val="0"/>
                <w:sz w:val="22"/>
                <w:szCs w:val="22"/>
                <w:lang w:eastAsia="fr-FR" w:bidi="ar-SA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23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72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44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31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9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36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25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239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811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88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602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36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46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044" w:type="dxa"/>
            <w:gridSpan w:val="24"/>
            <w:tcBorders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490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beforeAutospacing="1" w:after="0"/>
              <w:rPr>
                <w:rFonts w:ascii="Times New Roman" w:hAnsi="Times New Roman" w:eastAsia="Times New Roman" w:cs="Times New Roman"/>
                <w:kern w:val="0"/>
                <w:lang w:eastAsia="fr-FR" w:bidi="ar-SA"/>
              </w:rPr>
            </w:pPr>
            <w:r>
              <w:rPr>
                <w:rFonts w:eastAsia="Times New Roman" w:cs="Times New Roman" w:ascii="Wingdings" w:hAnsi="Wingdings"/>
                <w:kern w:val="0"/>
                <w:sz w:val="22"/>
                <w:szCs w:val="22"/>
                <w:lang w:eastAsia="fr-FR" w:bidi="ar-SA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23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72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44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31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9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99" w:type="dxa"/>
            <w:gridSpan w:val="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99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31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9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99" w:type="dxa"/>
            <w:gridSpan w:val="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99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25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239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811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88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602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36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31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9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spacing w:before="20" w:after="0"/>
              <w:jc w:val="bot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31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9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vMerge w:val="restart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89" w:type="dxa"/>
            <w:gridSpan w:val="9"/>
            <w:vMerge w:val="restart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  <w:p>
            <w:pPr>
              <w:pStyle w:val="Normal"/>
              <w:widowControl w:val="false"/>
              <w:snapToGrid w:val="false"/>
              <w:spacing w:before="40" w:after="0"/>
              <w:rPr>
                <w:sz w:val="18"/>
              </w:rPr>
            </w:pPr>
            <w:r>
              <w:rPr>
                <w:sz w:val="18"/>
              </w:rPr>
              <w:t>N° SIRET de l’établissement réalisant les prestations, si différent du siège social 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vMerge w:val="restart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289" w:type="dxa"/>
            <w:gridSpan w:val="9"/>
            <w:vMerge w:val="continue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vMerge w:val="continue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90" w:type="dxa"/>
            <w:gridSpan w:val="7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600" w:type="dxa"/>
            <w:gridSpan w:val="22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96" w:type="dxa"/>
            <w:gridSpan w:val="22"/>
            <w:tcBorders/>
          </w:tcPr>
          <w:p>
            <w:pPr>
              <w:pStyle w:val="NormalWeb"/>
              <w:widowControl w:val="false"/>
              <w:spacing w:lineRule="auto" w:line="240" w:before="0" w:after="0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" w:hAnsi="Wingdings"/>
                <w:sz w:val="22"/>
                <w:szCs w:val="22"/>
              </w:rPr>
              <w:t>q</w:t>
            </w:r>
            <w:r>
              <w:rPr>
                <w:sz w:val="18"/>
              </w:rPr>
              <w:t xml:space="preserve"> au registre du commerce et des sociétés </w:t>
            </w:r>
          </w:p>
          <w:p>
            <w:pPr>
              <w:pStyle w:val="Normal"/>
              <w:widowControl w:val="false"/>
              <w:suppressAutoHyphens w:val="false"/>
              <w:spacing w:beforeAutospacing="1" w:after="0"/>
              <w:rPr>
                <w:rFonts w:ascii="Times New Roman" w:hAnsi="Times New Roman" w:eastAsia="Times New Roman" w:cs="Times New Roman"/>
                <w:kern w:val="0"/>
                <w:lang w:eastAsia="fr-FR" w:bidi="ar-SA"/>
              </w:rPr>
            </w:pPr>
            <w:r>
              <w:rPr>
                <w:rFonts w:eastAsia="Times New Roman" w:cs="Times New Roman" w:ascii="Wingdings" w:hAnsi="Wingdings"/>
                <w:kern w:val="0"/>
                <w:sz w:val="22"/>
                <w:szCs w:val="22"/>
                <w:lang w:eastAsia="fr-FR" w:bidi="ar-SA"/>
              </w:rPr>
              <w:t>q</w:t>
            </w:r>
            <w:r>
              <w:rPr>
                <w:rFonts w:ascii="Arial" w:hAnsi="Arial"/>
                <w:color w:val="000000"/>
                <w:sz w:val="18"/>
              </w:rPr>
              <w:t xml:space="preserve"> </w:t>
            </w:r>
            <w:r>
              <w:rPr>
                <w:sz w:val="18"/>
              </w:rPr>
              <w:t>au registre national des Entreprises :</w:t>
            </w:r>
          </w:p>
        </w:tc>
        <w:tc>
          <w:tcPr>
            <w:tcW w:w="2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90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641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>
          <w:rFonts w:ascii="Wingdings;Symbol" w:hAnsi="Wingdings;Symbol"/>
          <w:b/>
          <w:b/>
          <w:sz w:val="36"/>
        </w:rPr>
      </w:pPr>
      <w:r>
        <w:rPr>
          <w:rFonts w:ascii="Wingdings;Symbol" w:hAnsi="Wingdings;Symbol"/>
          <w:b/>
          <w:sz w:val="36"/>
        </w:rPr>
      </w:r>
    </w:p>
    <w:p>
      <w:pPr>
        <w:pStyle w:val="Normal"/>
        <w:rPr/>
      </w:pPr>
      <w:r>
        <w:rPr>
          <w:rFonts w:ascii="Wingdings" w:hAnsi="Wingdings"/>
          <w:kern w:val="0"/>
          <w:sz w:val="36"/>
          <w:szCs w:val="36"/>
        </w:rPr>
        <w:t>q</w:t>
      </w:r>
      <w:r>
        <w:rPr>
          <w:b/>
          <w:sz w:val="36"/>
        </w:rPr>
        <w:t xml:space="preserve">  </w:t>
      </w:r>
      <w:r>
        <w:rPr>
          <w:b/>
          <w:bCs/>
        </w:rPr>
        <w:t xml:space="preserve">Nous </w:t>
      </w:r>
      <w:r>
        <w:rPr>
          <w:b/>
        </w:rPr>
        <w:t>soussignés,</w:t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5"/>
        <w:gridCol w:w="47"/>
        <w:gridCol w:w="1083"/>
        <w:gridCol w:w="369"/>
        <w:gridCol w:w="64"/>
        <w:gridCol w:w="883"/>
        <w:gridCol w:w="63"/>
        <w:gridCol w:w="381"/>
        <w:gridCol w:w="41"/>
        <w:gridCol w:w="358"/>
        <w:gridCol w:w="443"/>
        <w:gridCol w:w="156"/>
        <w:gridCol w:w="287"/>
        <w:gridCol w:w="76"/>
        <w:gridCol w:w="367"/>
        <w:gridCol w:w="287"/>
        <w:gridCol w:w="154"/>
        <w:gridCol w:w="443"/>
        <w:gridCol w:w="214"/>
        <w:gridCol w:w="229"/>
        <w:gridCol w:w="442"/>
        <w:gridCol w:w="443"/>
        <w:gridCol w:w="66"/>
        <w:gridCol w:w="375"/>
        <w:gridCol w:w="444"/>
        <w:gridCol w:w="442"/>
        <w:gridCol w:w="441"/>
        <w:gridCol w:w="444"/>
        <w:gridCol w:w="424"/>
        <w:gridCol w:w="24"/>
        <w:gridCol w:w="123"/>
      </w:tblGrid>
      <w:tr>
        <w:trPr>
          <w:trHeight w:val="60" w:hRule="exact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509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95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47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9490" w:type="dxa"/>
            <w:gridSpan w:val="29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COTRAITANT 3</w:t>
            </w:r>
          </w:p>
        </w:tc>
        <w:tc>
          <w:tcPr>
            <w:tcW w:w="12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63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927" w:type="dxa"/>
            <w:gridSpan w:val="25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90" w:type="dxa"/>
            <w:gridSpan w:val="7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600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490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beforeAutospacing="1" w:after="0"/>
              <w:rPr>
                <w:rFonts w:ascii="Times New Roman" w:hAnsi="Times New Roman" w:eastAsia="Times New Roman" w:cs="Times New Roman"/>
                <w:kern w:val="0"/>
                <w:lang w:eastAsia="fr-FR" w:bidi="ar-SA"/>
              </w:rPr>
            </w:pPr>
            <w:r>
              <w:rPr>
                <w:rFonts w:eastAsia="Times New Roman" w:cs="Times New Roman" w:ascii="Wingdings" w:hAnsi="Wingdings"/>
                <w:kern w:val="0"/>
                <w:sz w:val="22"/>
                <w:szCs w:val="22"/>
                <w:lang w:eastAsia="fr-FR" w:bidi="ar-SA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23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72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44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31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9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36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25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239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811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88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602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36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46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044" w:type="dxa"/>
            <w:gridSpan w:val="24"/>
            <w:tcBorders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490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beforeAutospacing="1" w:after="0"/>
              <w:rPr>
                <w:rFonts w:ascii="Times New Roman" w:hAnsi="Times New Roman" w:eastAsia="Times New Roman" w:cs="Times New Roman"/>
                <w:kern w:val="0"/>
                <w:lang w:eastAsia="fr-FR" w:bidi="ar-SA"/>
              </w:rPr>
            </w:pPr>
            <w:r>
              <w:rPr>
                <w:rFonts w:eastAsia="Times New Roman" w:cs="Times New Roman" w:ascii="Wingdings" w:hAnsi="Wingdings"/>
                <w:kern w:val="0"/>
                <w:sz w:val="22"/>
                <w:szCs w:val="22"/>
                <w:lang w:eastAsia="fr-FR" w:bidi="ar-SA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23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72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44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31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9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99" w:type="dxa"/>
            <w:gridSpan w:val="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99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31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9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99" w:type="dxa"/>
            <w:gridSpan w:val="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99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25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239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811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88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602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36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31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9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spacing w:before="20" w:after="0"/>
              <w:jc w:val="bot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31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9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vMerge w:val="restart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89" w:type="dxa"/>
            <w:gridSpan w:val="9"/>
            <w:vMerge w:val="restart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  <w:p>
            <w:pPr>
              <w:pStyle w:val="Normal"/>
              <w:widowControl w:val="false"/>
              <w:snapToGrid w:val="false"/>
              <w:spacing w:before="40" w:after="0"/>
              <w:rPr>
                <w:sz w:val="18"/>
              </w:rPr>
            </w:pPr>
            <w:r>
              <w:rPr>
                <w:sz w:val="18"/>
              </w:rPr>
              <w:t>N° SIRET de l’établissement réalisant les prestations, si différent du siège social 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vMerge w:val="restart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vMerge w:val="continue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289" w:type="dxa"/>
            <w:gridSpan w:val="9"/>
            <w:vMerge w:val="continue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vMerge w:val="continue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90" w:type="dxa"/>
            <w:gridSpan w:val="7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600" w:type="dxa"/>
            <w:gridSpan w:val="22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96" w:type="dxa"/>
            <w:gridSpan w:val="22"/>
            <w:tcBorders/>
          </w:tcPr>
          <w:p>
            <w:pPr>
              <w:pStyle w:val="NormalWeb"/>
              <w:widowControl w:val="false"/>
              <w:spacing w:lineRule="auto" w:line="240" w:before="0" w:after="0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" w:hAnsi="Wingdings"/>
                <w:sz w:val="22"/>
                <w:szCs w:val="22"/>
              </w:rPr>
              <w:t>q</w:t>
            </w:r>
            <w:r>
              <w:rPr>
                <w:sz w:val="18"/>
              </w:rPr>
              <w:t xml:space="preserve"> au registre du commerce et des sociétés </w:t>
            </w:r>
          </w:p>
          <w:p>
            <w:pPr>
              <w:pStyle w:val="Normal"/>
              <w:widowControl w:val="false"/>
              <w:suppressAutoHyphens w:val="false"/>
              <w:spacing w:beforeAutospacing="1" w:after="0"/>
              <w:rPr>
                <w:rFonts w:ascii="Times New Roman" w:hAnsi="Times New Roman" w:eastAsia="Times New Roman" w:cs="Times New Roman"/>
                <w:kern w:val="0"/>
                <w:lang w:eastAsia="fr-FR" w:bidi="ar-SA"/>
              </w:rPr>
            </w:pPr>
            <w:r>
              <w:rPr>
                <w:rFonts w:eastAsia="Times New Roman" w:cs="Times New Roman" w:ascii="Wingdings" w:hAnsi="Wingdings"/>
                <w:kern w:val="0"/>
                <w:sz w:val="22"/>
                <w:szCs w:val="22"/>
                <w:lang w:eastAsia="fr-FR" w:bidi="ar-SA"/>
              </w:rPr>
              <w:t>q</w:t>
            </w:r>
            <w:r>
              <w:rPr>
                <w:rFonts w:ascii="Arial" w:hAnsi="Arial"/>
                <w:color w:val="000000"/>
                <w:sz w:val="18"/>
              </w:rPr>
              <w:t xml:space="preserve"> </w:t>
            </w:r>
            <w:r>
              <w:rPr>
                <w:sz w:val="18"/>
              </w:rPr>
              <w:t>au registre national des Entreprises ::</w:t>
            </w:r>
          </w:p>
        </w:tc>
        <w:tc>
          <w:tcPr>
            <w:tcW w:w="2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jc w:val="both"/>
        <w:rPr/>
      </w:pPr>
      <w:r>
        <w:rPr/>
      </w:r>
      <w:bookmarkStart w:id="17" w:name="CCAP1"/>
      <w:bookmarkStart w:id="18" w:name="CCAP1"/>
      <w:bookmarkEnd w:id="18"/>
    </w:p>
    <w:p>
      <w:pPr>
        <w:pStyle w:val="Normal"/>
        <w:jc w:val="both"/>
        <w:rPr/>
      </w:pPr>
      <w:bookmarkStart w:id="19" w:name="CCAP"/>
      <w:r>
        <w:rPr/>
        <w:t>après avoir :</w:t>
      </w:r>
      <w:bookmarkEnd w:id="19"/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before="120" w:after="0"/>
        <w:jc w:val="both"/>
        <w:rPr/>
      </w:pPr>
      <w:r>
        <w:rPr/>
        <w:t>pris connaissance du Cahier des Clauses Administratives Particulières (CCAP</w:t>
      </w:r>
      <w:r>
        <w:rPr>
          <w:b/>
        </w:rPr>
        <w:t xml:space="preserve">) </w:t>
      </w:r>
      <w:r>
        <w:rPr/>
        <w:t>et des documents qui y sont mentionnés 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before="120" w:after="0"/>
        <w:jc w:val="both"/>
        <w:rPr>
          <w:strike/>
        </w:rPr>
      </w:pPr>
      <w:r>
        <w:rPr/>
        <w:t xml:space="preserve">produit les documents et </w:t>
      </w:r>
      <w:r>
        <w:rPr>
          <w:color w:val="000000" w:themeColor="text1"/>
        </w:rPr>
        <w:t>renseignements décrits dans le règlement de la consultation</w:t>
      </w:r>
    </w:p>
    <w:p>
      <w:pPr>
        <w:pStyle w:val="Paragraphe"/>
        <w:ind w:left="567" w:hanging="567"/>
        <w:rPr/>
      </w:pPr>
      <w:r>
        <w:rPr>
          <w:rFonts w:ascii="Wingdings" w:hAnsi="Wingdings"/>
          <w:kern w:val="0"/>
          <w:sz w:val="36"/>
          <w:szCs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>m'engage</w:t>
      </w:r>
      <w:r>
        <w:rPr/>
        <w:t xml:space="preserve"> sans réserve, à produire, dans les conditions fixées au règlement de la consultation, les certificats, attestations et déclarations mentionnés aux articles R.2143-6 à R.</w:t>
      </w:r>
      <w:r>
        <w:rPr>
          <w:color w:val="000000"/>
        </w:rPr>
        <w:t>2143-13 d</w:t>
      </w:r>
      <w:r>
        <w:rPr/>
        <w:t xml:space="preserve">u CCP et à exécuter les prestations </w:t>
      </w:r>
      <w:r>
        <w:rPr>
          <w:b/>
        </w:rPr>
        <w:t xml:space="preserve">du lot désigné en page 1 </w:t>
      </w:r>
      <w:r>
        <w:rPr/>
        <w:t>du présent marché dans les conditions ci-après définies.</w:t>
      </w:r>
    </w:p>
    <w:p>
      <w:pPr>
        <w:pStyle w:val="Paragraphe"/>
        <w:ind w:left="567" w:hanging="0"/>
        <w:rPr/>
      </w:pPr>
      <w:r>
        <w:rPr/>
        <w:t xml:space="preserve">L'offre ainsi présentée ne </w:t>
      </w:r>
      <w:r>
        <w:rPr>
          <w:b/>
          <w:u w:val="single"/>
        </w:rPr>
        <w:t>me</w:t>
      </w:r>
      <w:r>
        <w:rPr/>
        <w:t xml:space="preserve"> lie toutefois que si son acceptation </w:t>
      </w:r>
      <w:r>
        <w:rPr>
          <w:b/>
          <w:u w:val="single"/>
        </w:rPr>
        <w:t>m'</w:t>
      </w:r>
      <w:r>
        <w:rPr/>
        <w:t xml:space="preserve">est notifiée dans un délai de </w:t>
      </w:r>
      <w:bookmarkStart w:id="20" w:name="A1_p2A_a"/>
      <w:r>
        <w:rPr/>
        <w:t>120 jours</w:t>
      </w:r>
      <w:bookmarkEnd w:id="20"/>
      <w:r>
        <w:rPr/>
        <w:t xml:space="preserve"> à compter de la date limite de remise des offres fixée par le règlement de la consultation.</w:t>
      </w:r>
    </w:p>
    <w:p>
      <w:pPr>
        <w:pStyle w:val="Normal"/>
        <w:tabs>
          <w:tab w:val="clear" w:pos="709"/>
          <w:tab w:val="left" w:pos="-3828" w:leader="none"/>
        </w:tabs>
        <w:spacing w:before="120" w:after="120"/>
        <w:rPr/>
      </w:pPr>
      <w:r>
        <w:rPr>
          <w:rFonts w:ascii="Wingdings" w:hAnsi="Wingdings"/>
          <w:kern w:val="0"/>
          <w:sz w:val="36"/>
          <w:szCs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rPr/>
        <w:t xml:space="preserve"> sans réserve, en tant que cotraitants </w:t>
      </w:r>
      <w:r>
        <w:rPr>
          <w:b/>
        </w:rPr>
        <w:t>groupés solidaires</w:t>
      </w:r>
      <w:r>
        <w:rPr/>
        <w:t>, représentés par :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9638"/>
      </w:tblGrid>
      <w:tr>
        <w:trPr>
          <w:trHeight w:val="1755" w:hRule="atLeast"/>
        </w:trPr>
        <w:tc>
          <w:tcPr>
            <w:tcW w:w="9638" w:type="dxa"/>
            <w:tcBorders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  <w:p>
            <w:pPr>
              <w:pStyle w:val="Contenudetableau"/>
              <w:widowControl w:val="false"/>
              <w:rPr/>
            </w:pPr>
            <w:r>
              <w:rPr/>
            </w:r>
          </w:p>
          <w:p>
            <w:pPr>
              <w:pStyle w:val="Contenudetableau"/>
              <w:widowControl w:val="false"/>
              <w:rPr/>
            </w:pPr>
            <w:r>
              <w:rPr/>
            </w:r>
          </w:p>
        </w:tc>
      </w:tr>
    </w:tbl>
    <w:p>
      <w:pPr>
        <w:pStyle w:val="Paragraphe"/>
        <w:rPr/>
      </w:pPr>
      <w:r>
        <w:rPr/>
        <w:t xml:space="preserve">mandataire du groupement, à produire, dans les conditions fixées au règlement de la consultation, les certificats, attestations et déclarations mentionnés aux articles R.2143-6 à R.2143-13 du CCP ainsi que les attestations visées à l’ article 1-7 du CCAP </w:t>
      </w:r>
      <w:r>
        <w:rPr>
          <w:color w:val="000000"/>
        </w:rPr>
        <w:t>et, conformément aux stipulations des documents cités ci-dessus, à exécuter les pr</w:t>
      </w:r>
      <w:r>
        <w:rPr/>
        <w:t>estations du présent marché dans les conditions ci-après définies.</w:t>
      </w:r>
    </w:p>
    <w:p>
      <w:pPr>
        <w:pStyle w:val="Paragraphe"/>
        <w:rPr/>
      </w:pPr>
      <w:r>
        <w:rPr/>
        <w:t xml:space="preserve">L'offre ainsi présentée ne </w:t>
      </w:r>
      <w:r>
        <w:rPr>
          <w:b/>
          <w:u w:val="single"/>
        </w:rPr>
        <w:t>nous</w:t>
      </w:r>
      <w:r>
        <w:rPr/>
        <w:t xml:space="preserve"> lie toutefois que si son acceptation </w:t>
      </w:r>
      <w:r>
        <w:rPr>
          <w:b/>
          <w:u w:val="single"/>
        </w:rPr>
        <w:t>nous</w:t>
      </w:r>
      <w:r>
        <w:rPr/>
        <w:t xml:space="preserve"> est notifiée dans un délai de </w:t>
      </w:r>
      <w:bookmarkStart w:id="21" w:name="A1_p3A_a"/>
      <w:r>
        <w:rPr/>
        <w:t>120 jours</w:t>
      </w:r>
      <w:bookmarkEnd w:id="21"/>
      <w:r>
        <w:rPr/>
        <w:t xml:space="preserve"> à compter de la date limite de remise des offres fixée par le règlement de la consultation.</w:t>
      </w:r>
    </w:p>
    <w:p>
      <w:pPr>
        <w:pStyle w:val="Paragraphe"/>
        <w:rPr/>
      </w:pPr>
      <w:r>
        <w:rPr/>
      </w:r>
    </w:p>
    <w:p>
      <w:pPr>
        <w:pStyle w:val="Normal"/>
        <w:tabs>
          <w:tab w:val="clear" w:pos="709"/>
          <w:tab w:val="left" w:pos="-3828" w:leader="none"/>
        </w:tabs>
        <w:spacing w:before="0" w:after="120"/>
        <w:rPr/>
      </w:pPr>
      <w:r>
        <w:rPr>
          <w:rFonts w:ascii="Wingdings" w:hAnsi="Wingdings"/>
          <w:kern w:val="0"/>
          <w:sz w:val="36"/>
          <w:szCs w:val="36"/>
        </w:rPr>
        <w:t>q</w:t>
      </w:r>
      <w:r>
        <w:rPr>
          <w:b/>
          <w:sz w:val="36"/>
          <w:u w:val="single"/>
        </w:rPr>
        <w:t xml:space="preserve">  </w:t>
      </w:r>
      <w:r>
        <w:rPr>
          <w:b/>
          <w:u w:val="single"/>
        </w:rPr>
        <w:t>nous engageons</w:t>
      </w:r>
      <w:r>
        <w:rPr/>
        <w:t xml:space="preserve"> sans réserve, en tant que cotraitants </w:t>
      </w:r>
      <w:r>
        <w:rPr>
          <w:b/>
        </w:rPr>
        <w:t>groupés conjoints</w:t>
      </w:r>
      <w:r>
        <w:rPr/>
        <w:t>, représentés par :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9638"/>
      </w:tblGrid>
      <w:tr>
        <w:trPr/>
        <w:tc>
          <w:tcPr>
            <w:tcW w:w="9638" w:type="dxa"/>
            <w:tcBorders/>
          </w:tcPr>
          <w:p>
            <w:pPr>
              <w:pStyle w:val="Contenudetableau"/>
              <w:widowControl w:val="false"/>
              <w:rPr/>
            </w:pPr>
            <w:r>
              <w:rPr/>
            </w:r>
          </w:p>
          <w:p>
            <w:pPr>
              <w:pStyle w:val="Contenudetableau"/>
              <w:widowControl w:val="false"/>
              <w:rPr/>
            </w:pPr>
            <w:r>
              <w:rPr/>
            </w:r>
          </w:p>
          <w:p>
            <w:pPr>
              <w:pStyle w:val="Contenudetableau"/>
              <w:widowControl w:val="false"/>
              <w:rPr/>
            </w:pPr>
            <w:r>
              <w:rPr/>
            </w:r>
          </w:p>
          <w:p>
            <w:pPr>
              <w:pStyle w:val="Contenudetableau"/>
              <w:widowControl w:val="false"/>
              <w:rPr/>
            </w:pPr>
            <w:r>
              <w:rPr/>
            </w:r>
          </w:p>
          <w:p>
            <w:pPr>
              <w:pStyle w:val="Contenudetableau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before="120" w:after="0"/>
        <w:jc w:val="both"/>
        <w:rPr/>
      </w:pPr>
      <w:r>
        <w:rPr/>
        <w:t xml:space="preserve">mandataire du groupement, à produire, dans les conditions fixées au règlement de la consultation, les certificats, attestations et déclarations mentionnés aux articles R.2143-6 à R.2143-1 du CCP et à exécuter les prestations </w:t>
      </w:r>
      <w:r>
        <w:rPr>
          <w:b/>
        </w:rPr>
        <w:t xml:space="preserve">du lot désigné en page 1 </w:t>
      </w:r>
      <w:r>
        <w:rPr/>
        <w:t>du présent acte d'engagement.</w:t>
      </w:r>
    </w:p>
    <w:p>
      <w:pPr>
        <w:pStyle w:val="Paragraphe"/>
        <w:rPr/>
      </w:pPr>
      <w:r>
        <w:rPr/>
        <w:t xml:space="preserve">Le mandataire du groupement conjoint </w:t>
      </w:r>
      <w:r>
        <w:rPr>
          <w:b/>
        </w:rPr>
        <w:t>est solidaire</w:t>
      </w:r>
      <w:r>
        <w:rPr/>
        <w:t xml:space="preserve"> de chacun des membres du groupement pour ses obligations contractuelles à l'égard du représentant de l’acheteur, pour l'exécution du marché.</w:t>
      </w:r>
    </w:p>
    <w:p>
      <w:pPr>
        <w:pStyle w:val="Paragraphe"/>
        <w:tabs>
          <w:tab w:val="clear" w:pos="709"/>
          <w:tab w:val="left" w:pos="-3828" w:leader="none"/>
        </w:tabs>
        <w:spacing w:before="120" w:after="120"/>
        <w:rPr/>
      </w:pPr>
      <w:r>
        <w:rPr/>
        <w:t xml:space="preserve">L'offre ainsi présentée ne </w:t>
      </w:r>
      <w:r>
        <w:rPr>
          <w:b/>
          <w:u w:val="single"/>
        </w:rPr>
        <w:t>nous</w:t>
      </w:r>
      <w:r>
        <w:rPr/>
        <w:t xml:space="preserve"> lie toutefois que si son acceptation </w:t>
      </w:r>
      <w:r>
        <w:rPr>
          <w:b/>
          <w:u w:val="single"/>
        </w:rPr>
        <w:t>nous</w:t>
      </w:r>
      <w:r>
        <w:rPr/>
        <w:t xml:space="preserve"> est notifiée dans un délai de </w:t>
      </w:r>
      <w:bookmarkStart w:id="22" w:name="A1_p5_a"/>
      <w:r>
        <w:rPr/>
        <w:t>120 jours</w:t>
      </w:r>
      <w:bookmarkEnd w:id="22"/>
      <w:r>
        <w:rPr/>
        <w:t xml:space="preserve"> à compter de la date limite de remise des offres fixée par le règlement de la consultation.</w:t>
      </w:r>
    </w:p>
    <w:p>
      <w:pPr>
        <w:pStyle w:val="Titre1"/>
        <w:rPr/>
      </w:pPr>
      <w:r>
        <w:rPr/>
        <w:t>ARTICLE 2. PRESTATIONS ET PRIX</w:t>
      </w:r>
    </w:p>
    <w:p>
      <w:pPr>
        <w:pStyle w:val="Titre2"/>
        <w:rPr/>
      </w:pPr>
      <w:r>
        <w:rPr/>
        <w:t>2-1. Détermination des prix</w:t>
      </w:r>
    </w:p>
    <w:p>
      <w:pPr>
        <w:pStyle w:val="Paragraphe"/>
        <w:rPr/>
      </w:pPr>
      <w:r>
        <w:rPr/>
        <w:t>Les modalités de variation des prix sont fixées à l'article</w:t>
      </w:r>
      <w:r>
        <w:rPr>
          <w:shd w:fill="FFFFFF" w:val="clear"/>
        </w:rPr>
        <w:t xml:space="preserve"> 3-2 </w:t>
      </w:r>
      <w:r>
        <w:rPr/>
        <w:t>du CCAP.</w:t>
      </w:r>
    </w:p>
    <w:p>
      <w:pPr>
        <w:pStyle w:val="Paragraphe"/>
        <w:rPr/>
      </w:pPr>
      <w:r>
        <w:rPr/>
        <w:t xml:space="preserve">Les </w:t>
      </w:r>
      <w:bookmarkStart w:id="23" w:name="A2A_1_p21A_a"/>
      <w:r>
        <w:rPr/>
        <w:t>prestations</w:t>
      </w:r>
      <w:bookmarkEnd w:id="23"/>
      <w:r>
        <w:rPr/>
        <w:t xml:space="preserve"> sont réparties en 2 lots :</w:t>
      </w:r>
    </w:p>
    <w:p>
      <w:pPr>
        <w:pStyle w:val="Paragraphe"/>
        <w:rPr/>
      </w:pPr>
      <w:r>
        <w:rPr/>
      </w:r>
    </w:p>
    <w:tbl>
      <w:tblPr>
        <w:tblW w:w="9372" w:type="dxa"/>
        <w:jc w:val="center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1" w:noVBand="1" w:lastRow="0" w:firstColumn="1" w:lastColumn="0" w:noHBand="0" w:val="04a0"/>
      </w:tblPr>
      <w:tblGrid>
        <w:gridCol w:w="1023"/>
        <w:gridCol w:w="8348"/>
      </w:tblGrid>
      <w:tr>
        <w:trPr>
          <w:tblHeader w:val="true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eastAsia="Wingdings" w:cs="Wingdings"/>
                <w:b/>
                <w:b/>
                <w:color w:val="000000"/>
              </w:rPr>
            </w:pPr>
            <w:r>
              <w:rPr>
                <w:rFonts w:eastAsia="Wingdings" w:cs="Wingdings"/>
                <w:b/>
                <w:color w:val="000000"/>
              </w:rPr>
              <w:t>Lot 1</w:t>
              <w:br/>
              <w:t>ÉTAT</w:t>
            </w:r>
          </w:p>
        </w:tc>
        <w:tc>
          <w:tcPr>
            <w:tcW w:w="8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eastAsia="Wingdings" w:cs="Wingdings"/>
                <w:color w:val="000000"/>
              </w:rPr>
              <w:t>Remplacement et réparation de joints de chaussée de 50 mm sur le réseau du Service Régional d’Exploitation et d’Ingénierie de Franche-Comté (SREI-FC)</w:t>
            </w:r>
          </w:p>
        </w:tc>
      </w:tr>
      <w:tr>
        <w:trPr/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eastAsia="Wingdings" w:cs="Wingdings"/>
                <w:b/>
                <w:b/>
                <w:color w:val="000000"/>
              </w:rPr>
            </w:pPr>
            <w:r>
              <w:rPr>
                <w:rFonts w:eastAsia="Wingdings" w:cs="Wingdings"/>
                <w:b/>
                <w:color w:val="000000"/>
              </w:rPr>
              <w:t>Lot 2</w:t>
            </w:r>
          </w:p>
          <w:p>
            <w:pPr>
              <w:pStyle w:val="Normal"/>
              <w:widowControl w:val="false"/>
              <w:snapToGrid w:val="false"/>
              <w:rPr>
                <w:rFonts w:eastAsia="Wingdings" w:cs="Wingdings"/>
                <w:b/>
                <w:b/>
                <w:color w:val="000000"/>
              </w:rPr>
            </w:pPr>
            <w:r>
              <w:rPr>
                <w:rFonts w:eastAsia="Wingdings" w:cs="Wingdings"/>
                <w:b/>
                <w:color w:val="000000"/>
              </w:rPr>
              <w:t>ÉTAT</w:t>
            </w:r>
          </w:p>
        </w:tc>
        <w:tc>
          <w:tcPr>
            <w:tcW w:w="8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eastAsia="Wingdings" w:cs="Wingdings"/>
                <w:color w:val="000000"/>
              </w:rPr>
              <w:t>Remplacement et réparation de joints de chaussée de 50 mm sur le réseau du Service Régional d’Exploitation du Grand-Est (SREX-GE)</w:t>
            </w:r>
          </w:p>
        </w:tc>
      </w:tr>
    </w:tbl>
    <w:p>
      <w:pPr>
        <w:pStyle w:val="Paragraphe"/>
        <w:rPr/>
      </w:pPr>
      <w:r>
        <w:rPr/>
        <w:t>Il n'est pas prévu de décomposition en tranches.</w:t>
      </w:r>
    </w:p>
    <w:p>
      <w:pPr>
        <w:pStyle w:val="Paragraphe"/>
        <w:rPr>
          <w:color w:val="000000"/>
        </w:rPr>
      </w:pPr>
      <w:r>
        <w:rPr>
          <w:color w:val="000000"/>
        </w:rPr>
        <w:t>Les prestations seront rémunérées par application, aux quantités réalisées, des prix de la liste des prix du présent marché.</w:t>
      </w:r>
    </w:p>
    <w:p>
      <w:pPr>
        <w:pStyle w:val="Paragraphe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240" w:after="120"/>
        <w:ind w:left="-284" w:hanging="0"/>
        <w:rPr/>
      </w:pPr>
      <w:r>
        <w:rPr>
          <w:rFonts w:ascii="Wingdings" w:hAnsi="Wingdings"/>
          <w:kern w:val="0"/>
          <w:sz w:val="36"/>
          <w:szCs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>Groupement conjoint</w:t>
      </w:r>
    </w:p>
    <w:p>
      <w:pPr>
        <w:pStyle w:val="Paragraphe"/>
        <w:tabs>
          <w:tab w:val="clear" w:pos="709"/>
          <w:tab w:val="left" w:pos="229" w:leader="none"/>
        </w:tabs>
        <w:spacing w:before="240" w:after="120"/>
        <w:ind w:left="-57" w:hanging="0"/>
        <w:rPr/>
      </w:pPr>
      <w:r>
        <w:rPr>
          <w:b/>
          <w:u w:val="single"/>
        </w:rPr>
        <w:t>Le détail des prestations exécutées par chacun des membres du groupement conjoint.</w:t>
      </w:r>
    </w:p>
    <w:p>
      <w:pPr>
        <w:pStyle w:val="Paragraphe"/>
        <w:rPr>
          <w:color w:val="000000"/>
        </w:rPr>
      </w:pPr>
      <w:r>
        <w:rPr>
          <w:color w:val="000000"/>
        </w:rPr>
        <w:t>Les membres du groupement conjoint indiquent dans le tableau ci-dessous la répartition des prestations que chacun d’entre eux s’engage à réaliser.</w:t>
      </w:r>
    </w:p>
    <w:tbl>
      <w:tblPr>
        <w:tblW w:w="10543" w:type="dxa"/>
        <w:jc w:val="left"/>
        <w:tblInd w:w="-6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44"/>
        <w:gridCol w:w="6298"/>
      </w:tblGrid>
      <w:tr>
        <w:trPr>
          <w:trHeight w:val="567" w:hRule="atLeast"/>
          <w:cantSplit w:val="true"/>
        </w:trPr>
        <w:tc>
          <w:tcPr>
            <w:tcW w:w="4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eastAsia="Times New Roman" w:cs="Arial"/>
                <w:b/>
                <w:b/>
                <w:bCs/>
                <w:szCs w:val="20"/>
              </w:rPr>
            </w:pPr>
            <w:r>
              <w:rPr>
                <w:rFonts w:eastAsia="Times New Roman" w:cs="Arial"/>
                <w:b/>
                <w:bCs/>
                <w:szCs w:val="20"/>
              </w:rPr>
              <w:t>Désignation des membres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eastAsia="Times New Roman" w:cs="Arial"/>
                <w:b/>
                <w:b/>
                <w:bCs/>
                <w:szCs w:val="20"/>
              </w:rPr>
            </w:pPr>
            <w:r>
              <w:rPr>
                <w:rFonts w:eastAsia="Times New Roman" w:cs="Arial"/>
                <w:b/>
                <w:bCs/>
                <w:szCs w:val="20"/>
              </w:rPr>
              <w:t>du groupement conjoint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itre5"/>
              <w:widowControl w:val="false"/>
              <w:tabs>
                <w:tab w:val="clear" w:pos="709"/>
                <w:tab w:val="left" w:pos="851" w:leader="none"/>
              </w:tabs>
              <w:spacing w:before="240" w:after="60"/>
              <w:ind w:right="1474" w:hanging="0"/>
              <w:jc w:val="center"/>
              <w:rPr>
                <w:rFonts w:ascii="Liberation Serif" w:hAnsi="Liberation Serif" w:eastAsia="Times New Roman" w:cs="Arial"/>
                <w:b/>
                <w:b/>
                <w:bCs/>
                <w:sz w:val="24"/>
                <w:szCs w:val="20"/>
              </w:rPr>
            </w:pPr>
            <w:r>
              <w:rPr>
                <w:rFonts w:eastAsia="Times New Roman" w:cs="Arial" w:ascii="Liberation Serif" w:hAnsi="Liberation Serif"/>
                <w:b/>
                <w:bCs/>
                <w:sz w:val="24"/>
                <w:szCs w:val="20"/>
              </w:rPr>
              <w:t>Prestations exécutées par les membres du groupement conjoint</w:t>
            </w:r>
          </w:p>
        </w:tc>
      </w:tr>
      <w:tr>
        <w:trPr>
          <w:trHeight w:val="567" w:hRule="atLeast"/>
          <w:cantSplit w:val="true"/>
        </w:trPr>
        <w:tc>
          <w:tcPr>
            <w:tcW w:w="42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eastAsia="Times New Roman" w:cs="Arial"/>
                <w:b/>
                <w:b/>
                <w:bCs/>
                <w:szCs w:val="20"/>
              </w:rPr>
            </w:pPr>
            <w:r>
              <w:rPr>
                <w:rFonts w:eastAsia="Times New Roman" w:cs="Arial"/>
                <w:b/>
                <w:bCs/>
                <w:szCs w:val="20"/>
              </w:rPr>
              <w:t>Nature de la prestation</w:t>
            </w:r>
          </w:p>
        </w:tc>
      </w:tr>
      <w:tr>
        <w:trPr>
          <w:trHeight w:val="567" w:hRule="atLeast"/>
          <w:cantSplit w:val="true"/>
        </w:trPr>
        <w:tc>
          <w:tcPr>
            <w:tcW w:w="42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Co-traitant 1 = Mandataire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Times New Roman" w:hAnsi="Times New Roman" w:eastAsia="Times New Roman" w:cs="Arial"/>
                <w:b/>
                <w:b/>
                <w:bCs/>
                <w:szCs w:val="20"/>
              </w:rPr>
            </w:pPr>
            <w:r>
              <w:rPr>
                <w:rFonts w:eastAsia="Times New Roman" w:cs="Arial" w:ascii="Times New Roman" w:hAnsi="Times New Roman"/>
                <w:b/>
                <w:bCs/>
                <w:szCs w:val="20"/>
              </w:rPr>
            </w:r>
          </w:p>
        </w:tc>
      </w:tr>
      <w:tr>
        <w:trPr>
          <w:trHeight w:val="567" w:hRule="atLeast"/>
          <w:cantSplit w:val="true"/>
        </w:trPr>
        <w:tc>
          <w:tcPr>
            <w:tcW w:w="42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Co-traitant 2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Times New Roman" w:hAnsi="Times New Roman" w:eastAsia="Times New Roman" w:cs="Arial"/>
                <w:b/>
                <w:b/>
                <w:bCs/>
                <w:szCs w:val="20"/>
              </w:rPr>
            </w:pPr>
            <w:r>
              <w:rPr>
                <w:rFonts w:eastAsia="Times New Roman" w:cs="Arial" w:ascii="Times New Roman" w:hAnsi="Times New Roman"/>
                <w:b/>
                <w:bCs/>
                <w:szCs w:val="20"/>
              </w:rPr>
            </w:r>
          </w:p>
        </w:tc>
      </w:tr>
      <w:tr>
        <w:trPr>
          <w:trHeight w:val="567" w:hRule="atLeast"/>
          <w:cantSplit w:val="true"/>
        </w:trPr>
        <w:tc>
          <w:tcPr>
            <w:tcW w:w="42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Co-traitant 3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Times New Roman" w:hAnsi="Times New Roman" w:eastAsia="Times New Roman" w:cs="Arial"/>
                <w:b/>
                <w:b/>
                <w:bCs/>
                <w:szCs w:val="20"/>
              </w:rPr>
            </w:pPr>
            <w:r>
              <w:rPr>
                <w:rFonts w:eastAsia="Times New Roman" w:cs="Arial" w:ascii="Times New Roman" w:hAnsi="Times New Roman"/>
                <w:b/>
                <w:bCs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Paragraphe"/>
        <w:ind w:left="-283" w:hanging="0"/>
        <w:rPr/>
      </w:pPr>
      <w:r>
        <w:rPr>
          <w:b/>
          <w:bCs/>
          <w:color w:val="000000"/>
          <w:sz w:val="28"/>
          <w:szCs w:val="28"/>
          <w:u w:val="single"/>
          <w:shd w:fill="B2B2B2" w:val="clear"/>
        </w:rPr>
        <w:t>ARTICLE 3. DURÉE DE L’ACCORD-CADRE</w:t>
      </w:r>
      <w:r>
        <w:rPr>
          <w:b/>
          <w:bCs/>
          <w:color w:val="000000"/>
          <w:sz w:val="28"/>
          <w:szCs w:val="28"/>
          <w:shd w:fill="B2B2B2" w:val="clear"/>
        </w:rPr>
        <w:tab/>
        <w:tab/>
        <w:tab/>
        <w:t xml:space="preserve"> </w:t>
        <w:tab/>
        <w:tab/>
        <w:tab/>
      </w:r>
    </w:p>
    <w:p>
      <w:pPr>
        <w:pStyle w:val="Titre2"/>
        <w:rPr/>
      </w:pPr>
      <w:r>
        <w:rPr/>
        <w:t xml:space="preserve">3-1. </w:t>
      </w:r>
      <w:r>
        <w:rPr>
          <w:color w:val="000000"/>
        </w:rPr>
        <w:t>Durée du marché</w:t>
      </w:r>
      <w:r>
        <w:rPr>
          <w:color w:val="C9211E"/>
        </w:rPr>
        <w:t xml:space="preserve"> </w:t>
      </w:r>
      <w:r>
        <w:rPr/>
        <w:t xml:space="preserve">et délai d’exécution </w:t>
      </w:r>
    </w:p>
    <w:p>
      <w:pPr>
        <w:pStyle w:val="Paragraphe"/>
        <w:rPr/>
      </w:pPr>
      <w:r>
        <w:rPr/>
        <w:t xml:space="preserve">La durée de validité de l'accord-cadre est de </w:t>
      </w:r>
      <w:bookmarkStart w:id="24" w:name="A3B_1_p1B_a3"/>
      <w:r>
        <w:rPr/>
        <w:t>12 mois</w:t>
      </w:r>
      <w:bookmarkEnd w:id="24"/>
      <w:r>
        <w:rPr/>
        <w:t xml:space="preserve"> à compter de sa notification.</w:t>
      </w:r>
    </w:p>
    <w:p>
      <w:pPr>
        <w:pStyle w:val="Normal"/>
        <w:jc w:val="both"/>
        <w:rPr/>
      </w:pPr>
      <w:r>
        <w:rPr/>
        <w:t>L'accord-cadre de l’ensemble</w:t>
      </w:r>
      <w:r>
        <w:rPr>
          <w:color w:val="000000"/>
        </w:rPr>
        <w:t xml:space="preserve"> des lots</w:t>
      </w:r>
      <w:r>
        <w:rPr/>
        <w:t xml:space="preserve"> est reconductible par tacite reconduction selon la périodicité suivante :</w:t>
      </w:r>
    </w:p>
    <w:tbl>
      <w:tblPr>
        <w:tblW w:w="3842" w:type="dxa"/>
        <w:jc w:val="center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1" w:noVBand="1" w:lastRow="0" w:firstColumn="1" w:lastColumn="0" w:noHBand="0" w:val="04a0"/>
      </w:tblPr>
      <w:tblGrid>
        <w:gridCol w:w="2392"/>
        <w:gridCol w:w="1449"/>
      </w:tblGrid>
      <w:tr>
        <w:trPr>
          <w:tblHeader w:val="true"/>
        </w:trPr>
        <w:tc>
          <w:tcPr>
            <w:tcW w:w="2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</w:rPr>
            </w:pPr>
            <w:bookmarkStart w:id="25" w:name="A3B_1_p2D_a2"/>
            <w:r>
              <w:rPr>
                <w:b/>
              </w:rPr>
              <w:t>Période</w:t>
            </w:r>
            <w:bookmarkEnd w:id="25"/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Durée</w:t>
            </w:r>
          </w:p>
        </w:tc>
      </w:tr>
      <w:tr>
        <w:trPr/>
        <w:tc>
          <w:tcPr>
            <w:tcW w:w="23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Période ferme</w:t>
            </w:r>
          </w:p>
        </w:tc>
        <w:tc>
          <w:tcPr>
            <w:tcW w:w="14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12 mois</w:t>
            </w:r>
          </w:p>
        </w:tc>
      </w:tr>
      <w:tr>
        <w:trPr/>
        <w:tc>
          <w:tcPr>
            <w:tcW w:w="23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Reconduction n° 1</w:t>
            </w:r>
          </w:p>
        </w:tc>
        <w:tc>
          <w:tcPr>
            <w:tcW w:w="14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12 mois</w:t>
            </w:r>
          </w:p>
        </w:tc>
      </w:tr>
      <w:tr>
        <w:trPr/>
        <w:tc>
          <w:tcPr>
            <w:tcW w:w="23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Reconduction n° 2</w:t>
            </w:r>
          </w:p>
        </w:tc>
        <w:tc>
          <w:tcPr>
            <w:tcW w:w="14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12 mois</w:t>
            </w:r>
          </w:p>
        </w:tc>
      </w:tr>
      <w:tr>
        <w:trPr/>
        <w:tc>
          <w:tcPr>
            <w:tcW w:w="23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Reconduction n° 3</w:t>
            </w:r>
          </w:p>
        </w:tc>
        <w:tc>
          <w:tcPr>
            <w:tcW w:w="14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12 mois</w:t>
            </w:r>
          </w:p>
        </w:tc>
      </w:tr>
    </w:tbl>
    <w:p>
      <w:pPr>
        <w:pStyle w:val="Paragraphe"/>
        <w:rPr/>
      </w:pPr>
      <w:r>
        <w:rPr>
          <w:b/>
          <w:bCs/>
        </w:rPr>
        <w:t>Les reconductions débutent le lendemain de l'expiration de la période précédente.</w:t>
      </w:r>
    </w:p>
    <w:p>
      <w:pPr>
        <w:pStyle w:val="Paragraphe"/>
        <w:rPr/>
      </w:pPr>
      <w:r>
        <w:rPr/>
        <w:t>Si le RA ne souhaite pas reconduire l'accord-cadre, il doit se prononcer au moins 2 mois avant la fin de la période en cours. Le titulaire ne peut refuser la reconduction.</w:t>
      </w:r>
    </w:p>
    <w:p>
      <w:pPr>
        <w:pStyle w:val="Titre2"/>
        <w:rPr/>
      </w:pPr>
      <w:r>
        <w:rPr/>
        <w:t>3-2. Durée et délai d’exécution des bons de commande</w:t>
      </w:r>
    </w:p>
    <w:p>
      <w:pPr>
        <w:pStyle w:val="Normal"/>
        <w:jc w:val="both"/>
        <w:rPr/>
      </w:pPr>
      <w:r>
        <w:rPr/>
        <w:t>Les commandes pourront être ad</w:t>
      </w:r>
      <w:r>
        <w:rPr>
          <w:color w:val="000000"/>
        </w:rPr>
        <w:t>ressées dès notification d</w:t>
      </w:r>
      <w:r>
        <w:rPr/>
        <w:t>e l'accord-cadre. La durée pendant laquelle peuvent s'exécuter les bons de commande ne peut excéder la durée de validité de l'accord-cadre majorée de 3 mois.</w:t>
      </w:r>
    </w:p>
    <w:p>
      <w:pPr>
        <w:pStyle w:val="Paragraphe"/>
        <w:rPr/>
      </w:pPr>
      <w:r>
        <w:rPr/>
        <w:t xml:space="preserve">La durée pendant laquelle peuvent s'exécuter les bons de commande ne peut excéder la durée de validité du marché </w:t>
      </w:r>
      <w:bookmarkStart w:id="26" w:name="A3B_2_p3A_a"/>
      <w:r>
        <w:rPr/>
        <w:t xml:space="preserve">majorée des </w:t>
      </w:r>
      <w:bookmarkEnd w:id="26"/>
      <w:r>
        <w:rPr/>
        <w:t>valeurs suivantes :</w:t>
      </w:r>
    </w:p>
    <w:p>
      <w:pPr>
        <w:pStyle w:val="Paragraphe"/>
        <w:rPr/>
      </w:pPr>
      <w:r>
        <w:rPr/>
      </w:r>
    </w:p>
    <w:tbl>
      <w:tblPr>
        <w:tblW w:w="3363" w:type="dxa"/>
        <w:jc w:val="center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1" w:noVBand="1" w:lastRow="0" w:firstColumn="1" w:lastColumn="0" w:noHBand="0" w:val="04a0"/>
      </w:tblPr>
      <w:tblGrid>
        <w:gridCol w:w="1874"/>
        <w:gridCol w:w="1488"/>
      </w:tblGrid>
      <w:tr>
        <w:trPr>
          <w:tblHeader w:val="true"/>
        </w:trPr>
        <w:tc>
          <w:tcPr>
            <w:tcW w:w="1874" w:type="dxa"/>
            <w:tcBorders>
              <w:top w:val="single" w:sz="2" w:space="0" w:color="000000"/>
              <w:left w:val="single" w:sz="2" w:space="0" w:color="000000"/>
            </w:tcBorders>
            <w:shd w:color="auto" w:fill="CCCCCC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</w:rPr>
            </w:pPr>
            <w:bookmarkStart w:id="27" w:name="A3B_2_p3B_a"/>
            <w:r>
              <w:rPr>
                <w:b/>
              </w:rPr>
              <w:t>Lot</w:t>
            </w:r>
            <w:bookmarkEnd w:id="27"/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Valeur</w:t>
            </w:r>
          </w:p>
        </w:tc>
      </w:tr>
      <w:tr>
        <w:trPr/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1 (ÉTAT)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 mois</w:t>
            </w:r>
          </w:p>
        </w:tc>
      </w:tr>
      <w:tr>
        <w:trPr/>
        <w:tc>
          <w:tcPr>
            <w:tcW w:w="18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‍</w:t>
            </w:r>
            <w:r>
              <w:rPr/>
              <w:t>2 (ÉTAT)</w:t>
            </w:r>
          </w:p>
        </w:tc>
        <w:tc>
          <w:tcPr>
            <w:tcW w:w="1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3 mois</w:t>
            </w:r>
          </w:p>
        </w:tc>
      </w:tr>
    </w:tbl>
    <w:p>
      <w:pPr>
        <w:pStyle w:val="Paragraphe"/>
        <w:rPr>
          <w:strike/>
          <w:color w:val="CE181E"/>
        </w:rPr>
      </w:pPr>
      <w:r>
        <w:rPr>
          <w:strike/>
          <w:color w:val="CE181E"/>
        </w:rPr>
      </w:r>
    </w:p>
    <w:p>
      <w:pPr>
        <w:pStyle w:val="Paragraphe"/>
        <w:ind w:left="-283" w:hanging="0"/>
        <w:rPr>
          <w:b/>
          <w:b/>
          <w:bCs/>
          <w:color w:val="000000"/>
          <w:sz w:val="28"/>
          <w:szCs w:val="28"/>
          <w:u w:val="single"/>
          <w:shd w:fill="B2B2B2" w:val="clear"/>
        </w:rPr>
      </w:pPr>
      <w:r>
        <w:rPr>
          <w:b/>
          <w:bCs/>
          <w:color w:val="000000"/>
          <w:sz w:val="28"/>
          <w:szCs w:val="28"/>
          <w:u w:val="single"/>
          <w:shd w:fill="B2B2B2" w:val="clear"/>
        </w:rPr>
        <w:t>ARTICLE 4. PAIEMENTS</w:t>
      </w:r>
      <w:r>
        <w:rPr>
          <w:b/>
          <w:bCs/>
          <w:color w:val="000000"/>
          <w:sz w:val="28"/>
          <w:szCs w:val="28"/>
          <w:shd w:fill="B2B2B2" w:val="clear"/>
        </w:rPr>
        <w:tab/>
        <w:tab/>
        <w:tab/>
        <w:tab/>
        <w:tab/>
        <w:tab/>
        <w:tab/>
        <w:tab/>
        <w:tab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Les modalités du règlement des comptes du marché</w:t>
      </w:r>
      <w:r>
        <w:rPr>
          <w:color w:val="CE181E"/>
        </w:rPr>
        <w:t xml:space="preserve"> </w:t>
      </w:r>
      <w:r>
        <w:rPr/>
        <w:t>sont spécifiées à l'article</w:t>
      </w:r>
      <w:r>
        <w:rPr>
          <w:shd w:fill="FFFFFF" w:val="clear"/>
        </w:rPr>
        <w:t xml:space="preserve"> 3-1.4.2 </w:t>
      </w:r>
      <w:r>
        <w:rPr/>
        <w:t>du CCAP.</w:t>
      </w:r>
    </w:p>
    <w:p>
      <w:pPr>
        <w:pStyle w:val="Paragraphe"/>
        <w:keepNext w:val="true"/>
        <w:ind w:left="-284" w:hanging="0"/>
        <w:rPr/>
      </w:pPr>
      <w:r>
        <w:rPr>
          <w:rFonts w:ascii="Wingdings" w:hAnsi="Wingdings"/>
          <w:kern w:val="0"/>
          <w:sz w:val="36"/>
          <w:szCs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>Prestataire unique ou groupement solidaire</w:t>
      </w:r>
    </w:p>
    <w:p>
      <w:pPr>
        <w:pStyle w:val="Paradouble"/>
        <w:rPr/>
      </w:pPr>
      <w:r>
        <w:rPr/>
        <w:t xml:space="preserve">Le RA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rPr/>
        <w:t>:</w:t>
      </w:r>
    </w:p>
    <w:p>
      <w:pPr>
        <w:pStyle w:val="Paradouble"/>
        <w:numPr>
          <w:ilvl w:val="0"/>
          <w:numId w:val="2"/>
        </w:numPr>
        <w:rPr/>
      </w:pPr>
      <w:r>
        <w:rPr/>
        <w:t xml:space="preserve">Nom de l’établissement bancaire : </w:t>
      </w:r>
    </w:p>
    <w:p>
      <w:pPr>
        <w:pStyle w:val="Paradouble"/>
        <w:numPr>
          <w:ilvl w:val="0"/>
          <w:numId w:val="3"/>
        </w:numPr>
        <w:rPr/>
      </w:pPr>
      <w:r>
        <w:rPr/>
        <w:t xml:space="preserve">Numéro de compte : </w:t>
      </w:r>
    </w:p>
    <w:p>
      <w:pPr>
        <w:pStyle w:val="Paradouble"/>
        <w:rPr/>
      </w:pPr>
      <w:r>
        <w:rPr>
          <w:rFonts w:ascii="Wingdings" w:hAnsi="Wingdings"/>
          <w:kern w:val="0"/>
          <w:sz w:val="36"/>
          <w:szCs w:val="36"/>
        </w:rPr>
        <w:t>q</w:t>
      </w:r>
      <w:r>
        <w:rPr/>
        <w:t xml:space="preserve"> </w:t>
      </w:r>
      <w:r>
        <w:rPr>
          <w:b/>
          <w:u w:val="single"/>
        </w:rPr>
        <w:t>Groupement conjoint</w:t>
      </w:r>
    </w:p>
    <w:p>
      <w:pPr>
        <w:pStyle w:val="Paradouble"/>
        <w:tabs>
          <w:tab w:val="clear" w:pos="709"/>
          <w:tab w:val="right" w:pos="5670" w:leader="none"/>
        </w:tabs>
        <w:rPr/>
      </w:pPr>
      <w:r>
        <w:rPr/>
        <w:t xml:space="preserve">le RA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rPr/>
        <w:t>:</w:t>
      </w:r>
    </w:p>
    <w:p>
      <w:pPr>
        <w:pStyle w:val="Paradouble"/>
        <w:tabs>
          <w:tab w:val="clear" w:pos="709"/>
          <w:tab w:val="right" w:pos="5670" w:leader="none"/>
        </w:tabs>
        <w:rPr/>
      </w:pPr>
      <w:r>
        <w:rPr/>
        <w:t xml:space="preserve">Co traitant 1 </w:t>
      </w:r>
    </w:p>
    <w:p>
      <w:pPr>
        <w:pStyle w:val="Paradouble"/>
        <w:numPr>
          <w:ilvl w:val="0"/>
          <w:numId w:val="2"/>
        </w:numPr>
        <w:rPr/>
      </w:pPr>
      <w:r>
        <w:rPr/>
        <w:t xml:space="preserve">Nom de l’établissement bancaire : </w:t>
      </w:r>
    </w:p>
    <w:p>
      <w:pPr>
        <w:pStyle w:val="Paradouble"/>
        <w:numPr>
          <w:ilvl w:val="0"/>
          <w:numId w:val="4"/>
        </w:numPr>
        <w:tabs>
          <w:tab w:val="clear" w:pos="709"/>
          <w:tab w:val="right" w:pos="5670" w:leader="none"/>
        </w:tabs>
        <w:rPr/>
      </w:pPr>
      <w:r>
        <w:rPr/>
        <w:t xml:space="preserve">Numéro de compte : </w:t>
      </w:r>
    </w:p>
    <w:p>
      <w:pPr>
        <w:pStyle w:val="Paradouble"/>
        <w:tabs>
          <w:tab w:val="clear" w:pos="709"/>
          <w:tab w:val="right" w:pos="5670" w:leader="none"/>
        </w:tabs>
        <w:rPr/>
      </w:pPr>
      <w:r>
        <w:rPr/>
        <w:t xml:space="preserve">Co traitant 2 </w:t>
      </w:r>
    </w:p>
    <w:p>
      <w:pPr>
        <w:pStyle w:val="Paradouble"/>
        <w:numPr>
          <w:ilvl w:val="0"/>
          <w:numId w:val="2"/>
        </w:numPr>
        <w:rPr/>
      </w:pPr>
      <w:r>
        <w:rPr/>
        <w:t xml:space="preserve">Nom de l’établissement bancaire : </w:t>
      </w:r>
    </w:p>
    <w:p>
      <w:pPr>
        <w:pStyle w:val="Paradouble"/>
        <w:numPr>
          <w:ilvl w:val="0"/>
          <w:numId w:val="5"/>
        </w:numPr>
        <w:tabs>
          <w:tab w:val="clear" w:pos="709"/>
          <w:tab w:val="right" w:pos="5670" w:leader="none"/>
        </w:tabs>
        <w:rPr/>
      </w:pPr>
      <w:r>
        <w:rPr/>
        <w:t xml:space="preserve">Numéro de compte : </w:t>
      </w:r>
    </w:p>
    <w:p>
      <w:pPr>
        <w:pStyle w:val="Paradouble"/>
        <w:tabs>
          <w:tab w:val="clear" w:pos="709"/>
          <w:tab w:val="right" w:pos="5670" w:leader="none"/>
        </w:tabs>
        <w:rPr/>
      </w:pPr>
      <w:r>
        <w:rPr/>
        <w:t>Co traitant 3</w:t>
      </w:r>
    </w:p>
    <w:p>
      <w:pPr>
        <w:pStyle w:val="Paradouble"/>
        <w:numPr>
          <w:ilvl w:val="0"/>
          <w:numId w:val="2"/>
        </w:numPr>
        <w:rPr/>
      </w:pPr>
      <w:r>
        <w:rPr/>
        <w:t xml:space="preserve">Nom de l’établissement bancaire : </w:t>
      </w:r>
    </w:p>
    <w:p>
      <w:pPr>
        <w:pStyle w:val="Paradouble"/>
        <w:numPr>
          <w:ilvl w:val="0"/>
          <w:numId w:val="6"/>
        </w:numPr>
        <w:tabs>
          <w:tab w:val="clear" w:pos="709"/>
          <w:tab w:val="right" w:pos="5670" w:leader="none"/>
        </w:tabs>
        <w:rPr/>
      </w:pPr>
      <w:r>
        <w:rPr/>
        <w:t xml:space="preserve">Numéro de compte : </w:t>
      </w:r>
    </w:p>
    <w:p>
      <w:pPr>
        <w:pStyle w:val="Paradouble"/>
        <w:tabs>
          <w:tab w:val="clear" w:pos="709"/>
          <w:tab w:val="right" w:pos="5670" w:leader="none"/>
        </w:tabs>
        <w:rPr/>
      </w:pPr>
      <w:r>
        <w:rPr/>
      </w:r>
    </w:p>
    <w:p>
      <w:pPr>
        <w:pStyle w:val="Paragraphe"/>
        <w:ind w:left="-283" w:hanging="0"/>
        <w:rPr>
          <w:color w:val="000000"/>
        </w:rPr>
      </w:pPr>
      <w:r>
        <w:rPr>
          <w:b/>
          <w:bCs/>
          <w:color w:val="000000"/>
          <w:sz w:val="28"/>
          <w:szCs w:val="28"/>
          <w:u w:val="single"/>
          <w:shd w:fill="B2B2B2" w:val="clear"/>
        </w:rPr>
        <w:t>ARTICLE 6. AVANCES</w:t>
      </w:r>
      <w:r>
        <w:rPr>
          <w:b/>
          <w:bCs/>
          <w:color w:val="000000"/>
          <w:sz w:val="28"/>
          <w:szCs w:val="28"/>
          <w:shd w:fill="B2B2B2" w:val="clear"/>
        </w:rPr>
        <w:tab/>
        <w:tab/>
        <w:tab/>
        <w:tab/>
        <w:tab/>
        <w:tab/>
        <w:tab/>
        <w:tab/>
        <w:tab/>
      </w:r>
    </w:p>
    <w:p>
      <w:pPr>
        <w:pStyle w:val="Normal"/>
        <w:spacing w:before="120" w:after="0"/>
        <w:jc w:val="both"/>
        <w:rPr>
          <w:rFonts w:ascii="Wingdings" w:hAnsi="Wingdings"/>
          <w:kern w:val="0"/>
          <w:sz w:val="36"/>
          <w:szCs w:val="36"/>
        </w:rPr>
      </w:pPr>
      <w:r>
        <w:rPr>
          <w:rFonts w:ascii="Wingdings" w:hAnsi="Wingdings"/>
          <w:kern w:val="0"/>
          <w:sz w:val="36"/>
          <w:szCs w:val="36"/>
        </w:rPr>
      </w:r>
    </w:p>
    <w:p>
      <w:pPr>
        <w:pStyle w:val="Normal"/>
        <w:spacing w:before="120" w:after="0"/>
        <w:jc w:val="both"/>
        <w:rPr>
          <w:b/>
          <w:b/>
          <w:u w:val="single"/>
        </w:rPr>
      </w:pPr>
      <w:r>
        <w:rPr>
          <w:rFonts w:ascii="Wingdings" w:hAnsi="Wingdings"/>
          <w:kern w:val="0"/>
          <w:sz w:val="36"/>
          <w:szCs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>Prestataire unique ou groupement solidaire</w:t>
      </w:r>
    </w:p>
    <w:p>
      <w:pPr>
        <w:pStyle w:val="Normal"/>
        <w:spacing w:before="120" w:after="0"/>
        <w:jc w:val="both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keepNext w:val="true"/>
        <w:spacing w:before="120" w:after="0"/>
        <w:rPr/>
      </w:pPr>
      <w:r>
        <w:rPr/>
        <w:t>Le prestataire désigné ci-devant :</w:t>
      </w:r>
    </w:p>
    <w:p>
      <w:pPr>
        <w:pStyle w:val="Normal"/>
        <w:keepNext w:val="true"/>
        <w:spacing w:before="120" w:after="0"/>
        <w:rPr/>
      </w:pPr>
      <w:r>
        <w:rPr/>
      </w:r>
    </w:p>
    <w:p>
      <w:pPr>
        <w:pStyle w:val="Paragraphe"/>
        <w:keepNext w:val="true"/>
        <w:rPr/>
      </w:pPr>
      <w:r>
        <w:rPr>
          <w:rFonts w:ascii="Wingdings" w:hAnsi="Wingdings"/>
          <w:kern w:val="0"/>
          <w:sz w:val="36"/>
          <w:szCs w:val="36"/>
        </w:rPr>
        <w:t>q</w:t>
      </w:r>
      <w:r>
        <w:rPr/>
        <w:t xml:space="preserve"> </w:t>
      </w:r>
      <w:r>
        <w:rPr>
          <w:b/>
          <w:u w:val="single"/>
        </w:rPr>
        <w:t>refuse</w:t>
      </w:r>
      <w:r>
        <w:rPr/>
        <w:t xml:space="preserve"> de percevoir l'avance prévue à l'article 5 du CCAP.</w:t>
      </w:r>
    </w:p>
    <w:p>
      <w:pPr>
        <w:pStyle w:val="Paragraphe"/>
        <w:rPr/>
      </w:pPr>
      <w:r>
        <w:rPr>
          <w:rFonts w:ascii="Wingdings" w:hAnsi="Wingdings"/>
          <w:kern w:val="0"/>
          <w:sz w:val="36"/>
          <w:szCs w:val="36"/>
        </w:rPr>
        <w:t>q</w:t>
      </w:r>
      <w:r>
        <w:rPr/>
        <w:t xml:space="preserve"> </w:t>
      </w:r>
      <w:r>
        <w:rPr>
          <w:b/>
          <w:u w:val="single"/>
        </w:rPr>
        <w:t>ne refuse pas</w:t>
      </w:r>
      <w:r>
        <w:rPr/>
        <w:t xml:space="preserve"> de percevoir l'avance prévue à l'article 5 du CCAP.</w:t>
      </w:r>
    </w:p>
    <w:p>
      <w:pPr>
        <w:pStyle w:val="Paragraphe"/>
        <w:rPr/>
      </w:pPr>
      <w:r>
        <w:rPr/>
      </w:r>
    </w:p>
    <w:p>
      <w:pPr>
        <w:pStyle w:val="Paragraphe"/>
        <w:rPr/>
      </w:pPr>
      <w:r>
        <w:rPr/>
      </w:r>
    </w:p>
    <w:p>
      <w:pPr>
        <w:pStyle w:val="Paragraphe"/>
        <w:rPr/>
      </w:pPr>
      <w:r>
        <w:rPr/>
      </w:r>
    </w:p>
    <w:p>
      <w:pPr>
        <w:pStyle w:val="Paragraphe"/>
        <w:rPr/>
      </w:pPr>
      <w:r>
        <w:rPr/>
      </w:r>
    </w:p>
    <w:p>
      <w:pPr>
        <w:pStyle w:val="Paragraphe"/>
        <w:rPr>
          <w:b/>
          <w:b/>
          <w:u w:val="single"/>
        </w:rPr>
      </w:pPr>
      <w:r>
        <w:rPr>
          <w:rFonts w:ascii="Wingdings" w:hAnsi="Wingdings"/>
          <w:kern w:val="0"/>
          <w:sz w:val="36"/>
          <w:szCs w:val="36"/>
        </w:rPr>
        <w:t>q</w:t>
      </w:r>
      <w:r>
        <w:rPr/>
        <w:t xml:space="preserve"> </w:t>
      </w:r>
      <w:r>
        <w:rPr>
          <w:b/>
          <w:u w:val="single"/>
        </w:rPr>
        <w:t>Groupement conjoint</w:t>
      </w:r>
    </w:p>
    <w:p>
      <w:pPr>
        <w:pStyle w:val="Paragraphe"/>
        <w:rPr/>
      </w:pPr>
      <w:r>
        <w:rPr/>
      </w:r>
    </w:p>
    <w:tbl>
      <w:tblPr>
        <w:tblW w:w="8370" w:type="dxa"/>
        <w:jc w:val="center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1" w:noVBand="1" w:lastRow="0" w:firstColumn="1" w:lastColumn="0" w:noHBand="0" w:val="04a0"/>
      </w:tblPr>
      <w:tblGrid>
        <w:gridCol w:w="1985"/>
        <w:gridCol w:w="2892"/>
        <w:gridCol w:w="3493"/>
      </w:tblGrid>
      <w:tr>
        <w:trPr>
          <w:tblHeader w:val="true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color="auto" w:fill="CCCCCC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Avance prévue à l'article 5 du CCAP</w:t>
            </w:r>
          </w:p>
        </w:tc>
      </w:tr>
      <w:tr>
        <w:trPr/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r>
              <w:rPr/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r>
              <w:rPr>
                <w:rFonts w:ascii="Wingdings" w:hAnsi="Wingdings"/>
                <w:kern w:val="0"/>
                <w:sz w:val="36"/>
                <w:szCs w:val="36"/>
              </w:rPr>
              <w:t>q</w:t>
            </w:r>
            <w:r>
              <w:rPr/>
              <w:t xml:space="preserve"> refuse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r>
              <w:rPr>
                <w:rFonts w:ascii="Wingdings" w:hAnsi="Wingdings"/>
                <w:kern w:val="0"/>
                <w:sz w:val="36"/>
                <w:szCs w:val="36"/>
              </w:rPr>
              <w:t>q</w:t>
            </w:r>
            <w:r>
              <w:rPr/>
              <w:t xml:space="preserve"> ne refuse pas de la percevoir</w:t>
            </w:r>
          </w:p>
        </w:tc>
      </w:tr>
      <w:tr>
        <w:trPr/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r>
              <w:rPr/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r>
              <w:rPr>
                <w:rFonts w:ascii="Wingdings" w:hAnsi="Wingdings"/>
                <w:kern w:val="0"/>
                <w:sz w:val="36"/>
                <w:szCs w:val="36"/>
              </w:rPr>
              <w:t>q</w:t>
            </w:r>
            <w:r>
              <w:rPr/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r>
              <w:rPr>
                <w:rFonts w:ascii="Wingdings" w:hAnsi="Wingdings"/>
                <w:kern w:val="0"/>
                <w:sz w:val="36"/>
                <w:szCs w:val="36"/>
              </w:rPr>
              <w:t>q</w:t>
            </w:r>
            <w:r>
              <w:rPr/>
              <w:t xml:space="preserve"> ne refuse pas de la percevoir</w:t>
            </w:r>
          </w:p>
        </w:tc>
      </w:tr>
      <w:tr>
        <w:trPr/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r>
              <w:rPr/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r>
              <w:rPr>
                <w:rFonts w:ascii="Wingdings" w:hAnsi="Wingdings"/>
                <w:kern w:val="0"/>
                <w:sz w:val="36"/>
                <w:szCs w:val="36"/>
              </w:rPr>
              <w:t>q</w:t>
            </w:r>
            <w:r>
              <w:rPr/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/>
            </w:pPr>
            <w:r>
              <w:rPr>
                <w:rFonts w:ascii="Wingdings" w:hAnsi="Wingdings"/>
                <w:kern w:val="0"/>
                <w:sz w:val="36"/>
                <w:szCs w:val="36"/>
              </w:rPr>
              <w:t>q</w:t>
            </w:r>
            <w:r>
              <w:rPr/>
              <w:t xml:space="preserve"> ne refuse pas de la percevoir</w:t>
            </w:r>
          </w:p>
        </w:tc>
      </w:tr>
    </w:tbl>
    <w:p>
      <w:pPr>
        <w:pStyle w:val="Titre1"/>
        <w:ind w:hanging="0"/>
        <w:rPr>
          <w:u w:val="none"/>
        </w:rPr>
      </w:pPr>
      <w:r>
        <w:rPr>
          <w:u w:val="none"/>
        </w:rPr>
        <w:t>ARTICLE 7. SIGNATURES DU MARCHE PUBLIC</w:t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638"/>
      </w:tblGrid>
      <w:tr>
        <w:trPr>
          <w:trHeight w:val="345" w:hRule="atLeast"/>
        </w:trPr>
        <w:tc>
          <w:tcPr>
            <w:tcW w:w="9638" w:type="dxa"/>
            <w:tcBorders>
              <w:top w:val="single" w:sz="2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CCCCCC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Signature électronique (</w:t>
            </w:r>
            <w:r>
              <w:rPr>
                <w:b/>
                <w:bCs/>
                <w:color w:val="000000"/>
              </w:rPr>
              <w:t>eIDAS) par le titulaire individuel ou le mandataire du</w:t>
            </w:r>
            <w:r>
              <w:rPr>
                <w:rFonts w:ascii="Arial" w:hAnsi="Arial"/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groupement*</w:t>
            </w:r>
          </w:p>
        </w:tc>
      </w:tr>
      <w:tr>
        <w:trPr>
          <w:trHeight w:val="2000" w:hRule="atLeast"/>
        </w:trPr>
        <w:tc>
          <w:tcPr>
            <w:tcW w:w="9638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del w:id="1" w:author="CHARTREUX Nathalie" w:date="2025-09-17T14:18:00Z"/>
              </w:rPr>
            </w:pPr>
            <w:del w:id="0" w:author="CHARTREUX Nathalie" w:date="2025-09-17T14:18:00Z">
              <w:r>
                <w:rPr/>
              </w:r>
            </w:del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  <w:t>(*) Le signataire doit avoir le pouvoir d’engager la personne qu’il représente.</w:t>
      </w:r>
    </w:p>
    <w:p>
      <w:pPr>
        <w:pStyle w:val="Normal"/>
        <w:rPr/>
      </w:pPr>
      <w:r>
        <w:rPr/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638"/>
      </w:tblGrid>
      <w:tr>
        <w:trPr>
          <w:trHeight w:val="345" w:hRule="atLeast"/>
        </w:trPr>
        <w:tc>
          <w:tcPr>
            <w:tcW w:w="9638" w:type="dxa"/>
            <w:tcBorders>
              <w:top w:val="single" w:sz="2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CCCCCC" w:val="clea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Signature RA</w:t>
            </w:r>
          </w:p>
        </w:tc>
      </w:tr>
      <w:tr>
        <w:trPr>
          <w:trHeight w:val="2000" w:hRule="atLeast"/>
        </w:trPr>
        <w:tc>
          <w:tcPr>
            <w:tcW w:w="9638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4"/>
      <w:footerReference w:type="default" r:id="rId5"/>
      <w:type w:val="nextPage"/>
      <w:pgSz w:w="11906" w:h="16838"/>
      <w:pgMar w:left="1134" w:right="1134" w:gutter="0" w:header="0" w:top="1134" w:footer="1134" w:bottom="1978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Wingdings">
    <w:charset w:val="00"/>
    <w:family w:val="roman"/>
    <w:pitch w:val="variable"/>
  </w:font>
  <w:font w:name="Wingdings 2">
    <w:charset w:val="00"/>
    <w:family w:val="roman"/>
    <w:pitch w:val="variable"/>
  </w:font>
  <w:font w:name="StarSymbol">
    <w:altName w:val="Arial Unicode MS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TimesNewRoman">
    <w:altName w:val="BoldItalic"/>
    <w:charset w:val="00"/>
    <w:family w:val="roman"/>
    <w:pitch w:val="variable"/>
  </w:font>
  <w:font w:name="Wingdings">
    <w:altName w:val="Symbol"/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300" w:type="dxa"/>
      <w:jc w:val="left"/>
      <w:tblInd w:w="68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1" w:noVBand="1" w:lastRow="0" w:firstColumn="1" w:lastColumn="0" w:noHBand="0" w:val="04a0"/>
    </w:tblPr>
    <w:tblGrid>
      <w:gridCol w:w="1473"/>
      <w:gridCol w:w="6462"/>
      <w:gridCol w:w="1365"/>
    </w:tblGrid>
    <w:tr>
      <w:trPr>
        <w:trHeight w:val="285" w:hRule="atLeast"/>
      </w:trPr>
      <w:tc>
        <w:tcPr>
          <w:tcW w:w="1473" w:type="dxa"/>
          <w:tcBorders/>
        </w:tcPr>
        <w:p>
          <w:pPr>
            <w:pStyle w:val="Pieddepage"/>
            <w:widowControl w:val="false"/>
            <w:tabs>
              <w:tab w:val="clear" w:pos="4818"/>
              <w:tab w:val="clear" w:pos="9637"/>
              <w:tab w:val="right" w:pos="8982" w:leader="none"/>
            </w:tabs>
            <w:snapToGrid w:val="false"/>
            <w:ind w:left="-90" w:right="11" w:hanging="0"/>
            <w:rPr>
              <w:sz w:val="18"/>
            </w:rPr>
          </w:pPr>
          <w:r>
            <w:rPr>
              <w:sz w:val="18"/>
            </w:rPr>
            <w:t>AE</w:t>
          </w:r>
        </w:p>
      </w:tc>
      <w:tc>
        <w:tcPr>
          <w:tcW w:w="6462" w:type="dxa"/>
          <w:tcBorders/>
        </w:tcPr>
        <w:p>
          <w:pPr>
            <w:pStyle w:val="Pieddepage"/>
            <w:widowControl w:val="false"/>
            <w:tabs>
              <w:tab w:val="clear" w:pos="4818"/>
              <w:tab w:val="clear" w:pos="9637"/>
              <w:tab w:val="right" w:pos="9072" w:leader="none"/>
            </w:tabs>
            <w:snapToGrid w:val="fals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2025 - </w:t>
          </w:r>
          <w:bookmarkStart w:id="13" w:name="R0_p5_a11"/>
          <w:r>
            <w:rPr>
              <w:sz w:val="18"/>
              <w:szCs w:val="18"/>
            </w:rPr>
            <w:t>Remplacement et réparation de joints de chaussée</w:t>
          </w:r>
          <w:bookmarkEnd w:id="13"/>
        </w:p>
      </w:tc>
      <w:tc>
        <w:tcPr>
          <w:tcW w:w="1365" w:type="dxa"/>
          <w:tcBorders/>
        </w:tcPr>
        <w:p>
          <w:pPr>
            <w:pStyle w:val="Pieddepage"/>
            <w:widowControl w:val="false"/>
            <w:tabs>
              <w:tab w:val="clear" w:pos="4818"/>
              <w:tab w:val="clear" w:pos="9637"/>
              <w:tab w:val="right" w:pos="9072" w:leader="none"/>
            </w:tabs>
            <w:snapToGrid w:val="false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1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>/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11</w:t>
          </w:r>
          <w:r>
            <w:rPr>
              <w:sz w:val="18"/>
            </w:rPr>
            <w:fldChar w:fldCharType="end"/>
          </w:r>
        </w:p>
      </w:tc>
    </w:tr>
  </w:tbl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518" w:type="dxa"/>
      <w:jc w:val="left"/>
      <w:tblInd w:w="68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1" w:noVBand="1" w:lastRow="0" w:firstColumn="1" w:lastColumn="0" w:noHBand="0" w:val="04a0"/>
    </w:tblPr>
    <w:tblGrid>
      <w:gridCol w:w="1650"/>
      <w:gridCol w:w="6394"/>
      <w:gridCol w:w="1474"/>
    </w:tblGrid>
    <w:tr>
      <w:trPr>
        <w:trHeight w:val="285" w:hRule="atLeast"/>
      </w:trPr>
      <w:tc>
        <w:tcPr>
          <w:tcW w:w="1650" w:type="dxa"/>
          <w:tcBorders/>
        </w:tcPr>
        <w:p>
          <w:pPr>
            <w:pStyle w:val="Pieddepage"/>
            <w:widowControl w:val="false"/>
            <w:tabs>
              <w:tab w:val="clear" w:pos="4818"/>
              <w:tab w:val="clear" w:pos="9637"/>
              <w:tab w:val="right" w:pos="8982" w:leader="none"/>
            </w:tabs>
            <w:snapToGrid w:val="false"/>
            <w:ind w:left="-90" w:right="11" w:hanging="0"/>
            <w:rPr>
              <w:sz w:val="18"/>
            </w:rPr>
          </w:pPr>
          <w:r>
            <w:rPr>
              <w:sz w:val="18"/>
            </w:rPr>
            <w:t>AE</w:t>
          </w:r>
        </w:p>
      </w:tc>
      <w:tc>
        <w:tcPr>
          <w:tcW w:w="6394" w:type="dxa"/>
          <w:tcBorders/>
        </w:tcPr>
        <w:p>
          <w:pPr>
            <w:pStyle w:val="Pieddepage"/>
            <w:widowControl w:val="false"/>
            <w:tabs>
              <w:tab w:val="clear" w:pos="4818"/>
              <w:tab w:val="clear" w:pos="9637"/>
              <w:tab w:val="right" w:pos="9072" w:leader="none"/>
            </w:tabs>
            <w:snapToGrid w:val="fals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2025 - </w:t>
          </w:r>
          <w:bookmarkStart w:id="28" w:name="R0_p5_a111"/>
          <w:r>
            <w:rPr>
              <w:sz w:val="18"/>
              <w:szCs w:val="18"/>
            </w:rPr>
            <w:t>Remplacement et réparation de joints de chaussée</w:t>
          </w:r>
          <w:bookmarkEnd w:id="28"/>
        </w:p>
      </w:tc>
      <w:tc>
        <w:tcPr>
          <w:tcW w:w="1474" w:type="dxa"/>
          <w:tcBorders/>
        </w:tcPr>
        <w:p>
          <w:pPr>
            <w:pStyle w:val="Pieddepage"/>
            <w:widowControl w:val="false"/>
            <w:tabs>
              <w:tab w:val="clear" w:pos="4818"/>
              <w:tab w:val="clear" w:pos="9637"/>
              <w:tab w:val="right" w:pos="9072" w:leader="none"/>
            </w:tabs>
            <w:snapToGrid w:val="false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11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>/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11</w:t>
          </w:r>
          <w:r>
            <w:rPr>
              <w:sz w:val="18"/>
            </w:rPr>
            <w:fldChar w:fldCharType="end"/>
          </w:r>
        </w:p>
      </w:tc>
    </w:tr>
  </w:tbl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fr-FR" w:eastAsia="zh-CN" w:bidi="hi-IN"/>
    </w:rPr>
  </w:style>
  <w:style w:type="paragraph" w:styleId="Titre1">
    <w:name w:val="Heading 1"/>
    <w:basedOn w:val="Normal"/>
    <w:next w:val="Normal"/>
    <w:uiPriority w:val="9"/>
    <w:qFormat/>
    <w:pPr>
      <w:keepNext w:val="true"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 w:val="true"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5">
    <w:name w:val="Heading 5"/>
    <w:basedOn w:val="Normal"/>
    <w:next w:val="Normal"/>
    <w:uiPriority w:val="9"/>
    <w:unhideWhenUsed/>
    <w:qFormat/>
    <w:pPr>
      <w:spacing w:before="240" w:after="60"/>
      <w:jc w:val="both"/>
      <w:outlineLvl w:val="4"/>
    </w:pPr>
    <w:rPr>
      <w:rFonts w:ascii="Arial" w:hAnsi="Arial"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20Symbols" w:customStyle="1">
    <w:name w:val="Bullet_20_Symbols"/>
    <w:qFormat/>
    <w:rPr/>
  </w:style>
  <w:style w:type="character" w:styleId="Numrotationdelignes" w:customStyle="1">
    <w:name w:val="Numérotation de lignes"/>
    <w:rPr/>
  </w:style>
  <w:style w:type="character" w:styleId="Puces" w:customStyle="1">
    <w:name w:val="Puces"/>
    <w:qFormat/>
    <w:rPr>
      <w:rFonts w:ascii="OpenSymbol" w:hAnsi="OpenSymbol" w:eastAsia="OpenSymbol" w:cs="OpenSymbol"/>
    </w:rPr>
  </w:style>
  <w:style w:type="character" w:styleId="WWCharLFO1LVL1" w:customStyle="1">
    <w:name w:val="WW_CharLFO1LVL1"/>
    <w:qFormat/>
    <w:rPr>
      <w:rFonts w:ascii="Wingdings" w:hAnsi="Wingdings" w:cs="Wingdings"/>
    </w:rPr>
  </w:style>
  <w:style w:type="character" w:styleId="WWCharLFO1LVL2" w:customStyle="1">
    <w:name w:val="WW_CharLFO1LVL2"/>
    <w:qFormat/>
    <w:rPr>
      <w:rFonts w:ascii="Wingdings 2" w:hAnsi="Wingdings 2" w:cs="Wingdings 2"/>
    </w:rPr>
  </w:style>
  <w:style w:type="character" w:styleId="WWCharLFO1LVL3" w:customStyle="1">
    <w:name w:val="WW_CharLFO1LVL3"/>
    <w:qFormat/>
    <w:rPr>
      <w:rFonts w:ascii="StarSymbol" w:hAnsi="StarSymbol" w:cs="StarSymbol"/>
    </w:rPr>
  </w:style>
  <w:style w:type="character" w:styleId="WWCharLFO1LVL4" w:customStyle="1">
    <w:name w:val="WW_CharLFO1LVL4"/>
    <w:qFormat/>
    <w:rPr>
      <w:rFonts w:ascii="Wingdings" w:hAnsi="Wingdings" w:cs="Wingdings"/>
    </w:rPr>
  </w:style>
  <w:style w:type="character" w:styleId="WWCharLFO1LVL5" w:customStyle="1">
    <w:name w:val="WW_CharLFO1LVL5"/>
    <w:qFormat/>
    <w:rPr>
      <w:rFonts w:ascii="Wingdings 2" w:hAnsi="Wingdings 2" w:cs="Wingdings 2"/>
    </w:rPr>
  </w:style>
  <w:style w:type="character" w:styleId="WWCharLFO1LVL6" w:customStyle="1">
    <w:name w:val="WW_CharLFO1LVL6"/>
    <w:qFormat/>
    <w:rPr>
      <w:rFonts w:ascii="StarSymbol" w:hAnsi="StarSymbol" w:cs="StarSymbol"/>
    </w:rPr>
  </w:style>
  <w:style w:type="character" w:styleId="WWCharLFO1LVL7" w:customStyle="1">
    <w:name w:val="WW_CharLFO1LVL7"/>
    <w:qFormat/>
    <w:rPr>
      <w:rFonts w:ascii="Wingdings" w:hAnsi="Wingdings" w:cs="Wingdings"/>
    </w:rPr>
  </w:style>
  <w:style w:type="character" w:styleId="WWCharLFO1LVL8" w:customStyle="1">
    <w:name w:val="WW_CharLFO1LVL8"/>
    <w:qFormat/>
    <w:rPr>
      <w:rFonts w:ascii="Wingdings 2" w:hAnsi="Wingdings 2" w:cs="Wingdings 2"/>
    </w:rPr>
  </w:style>
  <w:style w:type="character" w:styleId="WWCharLFO1LVL9" w:customStyle="1">
    <w:name w:val="WW_CharLFO1LVL9"/>
    <w:qFormat/>
    <w:rPr>
      <w:rFonts w:ascii="StarSymbol" w:hAnsi="StarSymbol" w:cs="StarSymbol"/>
    </w:rPr>
  </w:style>
  <w:style w:type="character" w:styleId="WWCharLFO2LVL1" w:customStyle="1">
    <w:name w:val="WW_CharLFO2LVL1"/>
    <w:qFormat/>
    <w:rPr>
      <w:rFonts w:ascii="Wingdings" w:hAnsi="Wingdings" w:cs="Wingdings"/>
    </w:rPr>
  </w:style>
  <w:style w:type="character" w:styleId="WWCharLFO2LVL2" w:customStyle="1">
    <w:name w:val="WW_CharLFO2LVL2"/>
    <w:qFormat/>
    <w:rPr>
      <w:rFonts w:ascii="Wingdings 2" w:hAnsi="Wingdings 2" w:cs="Wingdings 2"/>
    </w:rPr>
  </w:style>
  <w:style w:type="character" w:styleId="WWCharLFO2LVL3" w:customStyle="1">
    <w:name w:val="WW_CharLFO2LVL3"/>
    <w:qFormat/>
    <w:rPr>
      <w:rFonts w:ascii="StarSymbol" w:hAnsi="StarSymbol" w:cs="StarSymbol"/>
    </w:rPr>
  </w:style>
  <w:style w:type="character" w:styleId="WWCharLFO2LVL4" w:customStyle="1">
    <w:name w:val="WW_CharLFO2LVL4"/>
    <w:qFormat/>
    <w:rPr>
      <w:rFonts w:ascii="Wingdings" w:hAnsi="Wingdings" w:cs="Wingdings"/>
    </w:rPr>
  </w:style>
  <w:style w:type="character" w:styleId="WWCharLFO2LVL5" w:customStyle="1">
    <w:name w:val="WW_CharLFO2LVL5"/>
    <w:qFormat/>
    <w:rPr>
      <w:rFonts w:ascii="Wingdings 2" w:hAnsi="Wingdings 2" w:cs="Wingdings 2"/>
    </w:rPr>
  </w:style>
  <w:style w:type="character" w:styleId="WWCharLFO2LVL6" w:customStyle="1">
    <w:name w:val="WW_CharLFO2LVL6"/>
    <w:qFormat/>
    <w:rPr>
      <w:rFonts w:ascii="StarSymbol" w:hAnsi="StarSymbol" w:cs="StarSymbol"/>
    </w:rPr>
  </w:style>
  <w:style w:type="character" w:styleId="WWCharLFO2LVL7" w:customStyle="1">
    <w:name w:val="WW_CharLFO2LVL7"/>
    <w:qFormat/>
    <w:rPr>
      <w:rFonts w:ascii="Wingdings" w:hAnsi="Wingdings" w:cs="Wingdings"/>
    </w:rPr>
  </w:style>
  <w:style w:type="character" w:styleId="WWCharLFO2LVL8" w:customStyle="1">
    <w:name w:val="WW_CharLFO2LVL8"/>
    <w:qFormat/>
    <w:rPr>
      <w:rFonts w:ascii="Wingdings 2" w:hAnsi="Wingdings 2" w:cs="Wingdings 2"/>
    </w:rPr>
  </w:style>
  <w:style w:type="character" w:styleId="WWCharLFO2LVL9" w:customStyle="1">
    <w:name w:val="WW_CharLFO2LVL9"/>
    <w:qFormat/>
    <w:rPr>
      <w:rFonts w:ascii="StarSymbol" w:hAnsi="StarSymbol" w:cs="StarSymbol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855af"/>
    <w:rPr>
      <w:sz w:val="16"/>
      <w:szCs w:val="16"/>
    </w:rPr>
  </w:style>
  <w:style w:type="character" w:styleId="CommentaireCar" w:customStyle="1">
    <w:name w:val="Commentaire Car"/>
    <w:basedOn w:val="DefaultParagraphFont"/>
    <w:link w:val="Annotationtext"/>
    <w:uiPriority w:val="99"/>
    <w:semiHidden/>
    <w:qFormat/>
    <w:rsid w:val="009855af"/>
    <w:rPr>
      <w:rFonts w:cs="Mangal"/>
      <w:sz w:val="20"/>
      <w:szCs w:val="18"/>
    </w:rPr>
  </w:style>
  <w:style w:type="character" w:styleId="ObjetducommentaireCar" w:customStyle="1">
    <w:name w:val="Objet du commentaire Car"/>
    <w:basedOn w:val="CommentaireCar"/>
    <w:link w:val="Annotationsubject"/>
    <w:uiPriority w:val="99"/>
    <w:semiHidden/>
    <w:qFormat/>
    <w:rsid w:val="009855af"/>
    <w:rPr>
      <w:rFonts w:cs="Mangal"/>
      <w:b/>
      <w:bCs/>
      <w:sz w:val="20"/>
      <w:szCs w:val="18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/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Titreprincipal">
    <w:name w:val="Title"/>
    <w:basedOn w:val="Normal"/>
    <w:next w:val="Corpsdetexte"/>
    <w:uiPriority w:val="10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Entteetpieddepage" w:customStyle="1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Entte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Pieddepage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Trame" w:customStyle="1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styleId="Cadrerelief" w:customStyle="1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 w:hanging="0"/>
    </w:pPr>
    <w:rPr/>
  </w:style>
  <w:style w:type="paragraph" w:styleId="Reponse" w:customStyle="1">
    <w:name w:val="Reponse"/>
    <w:basedOn w:val="Normal"/>
    <w:qFormat/>
    <w:pPr>
      <w:ind w:left="567" w:right="567" w:hanging="0"/>
    </w:pPr>
    <w:rPr/>
  </w:style>
  <w:style w:type="paragraph" w:styleId="Paragraphe" w:customStyle="1">
    <w:name w:val="Paragraphe"/>
    <w:basedOn w:val="Normal"/>
    <w:qFormat/>
    <w:pPr>
      <w:spacing w:before="120" w:after="0"/>
      <w:jc w:val="both"/>
    </w:pPr>
    <w:rPr/>
  </w:style>
  <w:style w:type="paragraph" w:styleId="Contenudetableau" w:customStyle="1">
    <w:name w:val="Contenu de tableau"/>
    <w:basedOn w:val="Normal"/>
    <w:qFormat/>
    <w:pPr>
      <w:suppressLineNumbers/>
    </w:pPr>
    <w:rPr/>
  </w:style>
  <w:style w:type="paragraph" w:styleId="Paradouble" w:customStyle="1">
    <w:name w:val="Para_double"/>
    <w:basedOn w:val="Paragraphe"/>
    <w:qFormat/>
    <w:pPr>
      <w:spacing w:before="120" w:after="240"/>
    </w:pPr>
    <w:rPr/>
  </w:style>
  <w:style w:type="paragraph" w:styleId="Titredetableau" w:customStyle="1">
    <w:name w:val="Titre de tableau"/>
    <w:basedOn w:val="Contenudetableau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both"/>
    </w:pPr>
    <w:rPr>
      <w:rFonts w:ascii="Liberation Serif" w:hAnsi="Liberation Serif" w:eastAsia="NSimSun" w:cs="Lucida Sans"/>
      <w:color w:val="auto"/>
      <w:kern w:val="2"/>
      <w:sz w:val="24"/>
      <w:szCs w:val="24"/>
      <w:lang w:val="fr-FR" w:eastAsia="zh-CN" w:bidi="hi-IN"/>
    </w:rPr>
  </w:style>
  <w:style w:type="paragraph" w:styleId="NormalWeb">
    <w:name w:val="Normal (Web)"/>
    <w:basedOn w:val="Normal"/>
    <w:uiPriority w:val="99"/>
    <w:unhideWhenUsed/>
    <w:qFormat/>
    <w:rsid w:val="00f159b4"/>
    <w:pPr>
      <w:suppressAutoHyphens w:val="false"/>
      <w:spacing w:lineRule="auto" w:line="276" w:beforeAutospacing="1" w:after="142"/>
    </w:pPr>
    <w:rPr>
      <w:rFonts w:ascii="Times New Roman" w:hAnsi="Times New Roman" w:eastAsia="Times New Roman" w:cs="Times New Roman"/>
      <w:kern w:val="0"/>
      <w:lang w:eastAsia="fr-FR" w:bidi="ar-SA"/>
    </w:rPr>
  </w:style>
  <w:style w:type="paragraph" w:styleId="Annotationtext">
    <w:name w:val="annotation text"/>
    <w:basedOn w:val="Normal"/>
    <w:link w:val="CommentaireCar"/>
    <w:uiPriority w:val="99"/>
    <w:semiHidden/>
    <w:unhideWhenUsed/>
    <w:qFormat/>
    <w:rsid w:val="009855af"/>
    <w:pPr/>
    <w:rPr>
      <w:rFonts w:cs="Mangal"/>
      <w:sz w:val="20"/>
      <w:szCs w:val="18"/>
    </w:rPr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rsid w:val="009855af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C2261-3424-4B6F-9CC8-B7AC24D39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LibreOffice/7.3.7.2.M8$Windows_X86_64 LibreOffice_project/6d3c621d2a55ad69069ee1e9770686c208fa23a7</Application>
  <AppVersion>15.0000</AppVersion>
  <Pages>11</Pages>
  <Words>1619</Words>
  <Characters>8017</Characters>
  <CharactersWithSpaces>9504</CharactersWithSpaces>
  <Paragraphs>204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2025-10-13T07:33:00Z</dcterms:created>
  <dc:creator>Coralie VERSTRAETEN</dc:creator>
  <dc:description/>
  <dc:language>fr-FR</dc:language>
  <cp:lastModifiedBy>Nathalie CHARTREUX</cp:lastModifiedBy>
  <dcterms:modified xsi:type="dcterms:W3CDTF">2025-10-22T14:48:01Z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